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9C82D5C" w14:textId="232C917F" w:rsidR="00981BC4" w:rsidRPr="00F82B17" w:rsidRDefault="00981BC4" w:rsidP="0077291A">
      <w:pPr>
        <w:spacing w:line="240" w:lineRule="auto"/>
        <w:contextualSpacing/>
        <w:rPr>
          <w:b/>
          <w:sz w:val="24"/>
          <w:szCs w:val="24"/>
        </w:rPr>
      </w:pPr>
    </w:p>
    <w:p w14:paraId="2B54F2E5" w14:textId="5DD49D1F" w:rsidR="00981BC4" w:rsidRDefault="00452FFC" w:rsidP="00E44120">
      <w:pPr>
        <w:spacing w:line="240" w:lineRule="auto"/>
        <w:contextualSpacing/>
        <w:outlineLvl w:val="0"/>
        <w:rPr>
          <w:sz w:val="24"/>
          <w:szCs w:val="24"/>
        </w:rPr>
      </w:pPr>
      <w:r w:rsidRPr="00F82B17">
        <w:rPr>
          <w:b/>
          <w:sz w:val="24"/>
          <w:szCs w:val="24"/>
        </w:rPr>
        <w:t>Title:</w:t>
      </w:r>
      <w:r>
        <w:rPr>
          <w:sz w:val="24"/>
          <w:szCs w:val="24"/>
        </w:rPr>
        <w:t xml:space="preserve"> </w:t>
      </w:r>
      <w:r w:rsidR="006E45BC">
        <w:rPr>
          <w:sz w:val="24"/>
          <w:szCs w:val="24"/>
        </w:rPr>
        <w:t>A Theory of Public Health Necessity</w:t>
      </w:r>
    </w:p>
    <w:p w14:paraId="2CFCBA11" w14:textId="77777777" w:rsidR="00981BC4" w:rsidRDefault="00981BC4" w:rsidP="0077291A">
      <w:pPr>
        <w:spacing w:line="240" w:lineRule="auto"/>
        <w:contextualSpacing/>
        <w:rPr>
          <w:sz w:val="24"/>
          <w:szCs w:val="24"/>
        </w:rPr>
      </w:pPr>
    </w:p>
    <w:p w14:paraId="5DAF6670" w14:textId="33EC2586" w:rsidR="00E72A1D" w:rsidRDefault="003F173C" w:rsidP="00E44120">
      <w:pPr>
        <w:spacing w:line="240" w:lineRule="auto"/>
        <w:contextualSpacing/>
        <w:outlineLvl w:val="0"/>
        <w:rPr>
          <w:b/>
          <w:sz w:val="24"/>
          <w:szCs w:val="24"/>
        </w:rPr>
      </w:pPr>
      <w:r>
        <w:rPr>
          <w:b/>
          <w:sz w:val="24"/>
          <w:szCs w:val="24"/>
        </w:rPr>
        <w:t>Authors:</w:t>
      </w:r>
      <w:r>
        <w:rPr>
          <w:b/>
          <w:sz w:val="24"/>
          <w:szCs w:val="24"/>
        </w:rPr>
        <w:tab/>
      </w:r>
      <w:r>
        <w:rPr>
          <w:b/>
          <w:sz w:val="24"/>
          <w:szCs w:val="24"/>
        </w:rPr>
        <w:tab/>
      </w:r>
      <w:r>
        <w:rPr>
          <w:b/>
          <w:sz w:val="24"/>
          <w:szCs w:val="24"/>
        </w:rPr>
        <w:tab/>
      </w:r>
      <w:r>
        <w:rPr>
          <w:sz w:val="24"/>
          <w:szCs w:val="24"/>
        </w:rPr>
        <w:tab/>
      </w:r>
      <w:r>
        <w:rPr>
          <w:sz w:val="24"/>
          <w:szCs w:val="24"/>
        </w:rPr>
        <w:tab/>
      </w:r>
      <w:r>
        <w:rPr>
          <w:sz w:val="24"/>
          <w:szCs w:val="24"/>
        </w:rPr>
        <w:tab/>
      </w:r>
      <w:r>
        <w:rPr>
          <w:sz w:val="24"/>
          <w:szCs w:val="24"/>
        </w:rPr>
        <w:tab/>
      </w:r>
      <w:r w:rsidRPr="003F173C">
        <w:rPr>
          <w:b/>
          <w:sz w:val="24"/>
          <w:szCs w:val="24"/>
        </w:rPr>
        <w:t>Corresponding Author:</w:t>
      </w:r>
    </w:p>
    <w:p w14:paraId="4959EF0F" w14:textId="77777777" w:rsidR="003F173C" w:rsidRPr="003F173C" w:rsidRDefault="003F173C" w:rsidP="00E44120">
      <w:pPr>
        <w:spacing w:line="240" w:lineRule="auto"/>
        <w:contextualSpacing/>
        <w:outlineLvl w:val="0"/>
        <w:rPr>
          <w:b/>
          <w:sz w:val="24"/>
          <w:szCs w:val="24"/>
        </w:rPr>
      </w:pPr>
    </w:p>
    <w:p w14:paraId="062BE9D0" w14:textId="18CDB757" w:rsidR="003F173C" w:rsidRDefault="00452FFC" w:rsidP="003F173C">
      <w:pPr>
        <w:spacing w:line="240" w:lineRule="auto"/>
        <w:contextualSpacing/>
        <w:rPr>
          <w:sz w:val="24"/>
          <w:szCs w:val="24"/>
        </w:rPr>
      </w:pPr>
      <w:r>
        <w:rPr>
          <w:sz w:val="24"/>
          <w:szCs w:val="24"/>
        </w:rPr>
        <w:t>Andrew G. Huff, Ph.D., M.S.</w:t>
      </w:r>
      <w:r w:rsidR="003F173C">
        <w:rPr>
          <w:sz w:val="24"/>
          <w:szCs w:val="24"/>
        </w:rPr>
        <w:tab/>
      </w:r>
      <w:r w:rsidR="003F173C">
        <w:rPr>
          <w:sz w:val="24"/>
          <w:szCs w:val="24"/>
        </w:rPr>
        <w:tab/>
      </w:r>
      <w:r w:rsidR="003F173C">
        <w:rPr>
          <w:sz w:val="24"/>
          <w:szCs w:val="24"/>
        </w:rPr>
        <w:tab/>
      </w:r>
      <w:r w:rsidR="003F173C">
        <w:rPr>
          <w:sz w:val="24"/>
          <w:szCs w:val="24"/>
        </w:rPr>
        <w:tab/>
        <w:t>Karissa Whiting</w:t>
      </w:r>
    </w:p>
    <w:p w14:paraId="00CD2F01" w14:textId="26FF46EB" w:rsidR="00452FFC" w:rsidRDefault="00452FFC" w:rsidP="0077291A">
      <w:pPr>
        <w:spacing w:line="240" w:lineRule="auto"/>
        <w:contextualSpacing/>
        <w:rPr>
          <w:sz w:val="24"/>
          <w:szCs w:val="24"/>
        </w:rPr>
      </w:pPr>
      <w:r>
        <w:rPr>
          <w:sz w:val="24"/>
          <w:szCs w:val="24"/>
        </w:rPr>
        <w:t xml:space="preserve">EcoHealth Alliance </w:t>
      </w:r>
      <w:r w:rsidR="003F173C">
        <w:rPr>
          <w:sz w:val="24"/>
          <w:szCs w:val="24"/>
        </w:rPr>
        <w:tab/>
      </w:r>
      <w:r w:rsidR="003F173C">
        <w:rPr>
          <w:sz w:val="24"/>
          <w:szCs w:val="24"/>
        </w:rPr>
        <w:tab/>
      </w:r>
      <w:r w:rsidR="003F173C">
        <w:rPr>
          <w:sz w:val="24"/>
          <w:szCs w:val="24"/>
        </w:rPr>
        <w:tab/>
      </w:r>
      <w:r w:rsidR="003F173C">
        <w:rPr>
          <w:sz w:val="24"/>
          <w:szCs w:val="24"/>
        </w:rPr>
        <w:tab/>
      </w:r>
      <w:r w:rsidR="003F173C">
        <w:rPr>
          <w:sz w:val="24"/>
          <w:szCs w:val="24"/>
        </w:rPr>
        <w:tab/>
      </w:r>
      <w:r w:rsidR="003F173C">
        <w:rPr>
          <w:sz w:val="24"/>
          <w:szCs w:val="24"/>
        </w:rPr>
        <w:tab/>
        <w:t>Research Assistant</w:t>
      </w:r>
    </w:p>
    <w:p w14:paraId="6E4CDB93" w14:textId="10B7BCBC" w:rsidR="00D8405E" w:rsidRDefault="003F173C" w:rsidP="0004562C">
      <w:pPr>
        <w:spacing w:line="240" w:lineRule="auto"/>
        <w:contextualSpacing/>
        <w:rPr>
          <w:sz w:val="24"/>
          <w:szCs w:val="24"/>
        </w:rPr>
      </w:pPr>
      <w:r>
        <w:rPr>
          <w:sz w:val="24"/>
          <w:szCs w:val="24"/>
        </w:rPr>
        <w:t>New York, NY 10001</w:t>
      </w:r>
      <w:r>
        <w:rPr>
          <w:sz w:val="24"/>
          <w:szCs w:val="24"/>
        </w:rPr>
        <w:tab/>
      </w:r>
      <w:r>
        <w:rPr>
          <w:sz w:val="24"/>
          <w:szCs w:val="24"/>
        </w:rPr>
        <w:tab/>
      </w:r>
      <w:r>
        <w:rPr>
          <w:sz w:val="24"/>
          <w:szCs w:val="24"/>
        </w:rPr>
        <w:tab/>
      </w:r>
      <w:r>
        <w:rPr>
          <w:sz w:val="24"/>
          <w:szCs w:val="24"/>
        </w:rPr>
        <w:tab/>
      </w:r>
      <w:r>
        <w:rPr>
          <w:sz w:val="24"/>
          <w:szCs w:val="24"/>
        </w:rPr>
        <w:tab/>
        <w:t>460 West 34</w:t>
      </w:r>
      <w:r w:rsidRPr="003F173C">
        <w:rPr>
          <w:sz w:val="24"/>
          <w:szCs w:val="24"/>
          <w:vertAlign w:val="superscript"/>
        </w:rPr>
        <w:t>th</w:t>
      </w:r>
      <w:r w:rsidR="00D8405E">
        <w:rPr>
          <w:sz w:val="24"/>
          <w:szCs w:val="24"/>
        </w:rPr>
        <w:t xml:space="preserve"> St</w:t>
      </w:r>
      <w:r w:rsidR="0004562C">
        <w:rPr>
          <w:sz w:val="24"/>
          <w:szCs w:val="24"/>
        </w:rPr>
        <w:tab/>
      </w:r>
      <w:r w:rsidR="0004562C">
        <w:rPr>
          <w:sz w:val="24"/>
          <w:szCs w:val="24"/>
        </w:rPr>
        <w:tab/>
      </w:r>
      <w:r w:rsidR="0004562C">
        <w:rPr>
          <w:sz w:val="24"/>
          <w:szCs w:val="24"/>
        </w:rPr>
        <w:tab/>
      </w:r>
      <w:r w:rsidR="00D8405E">
        <w:rPr>
          <w:sz w:val="24"/>
          <w:szCs w:val="24"/>
        </w:rPr>
        <w:tab/>
      </w:r>
      <w:r w:rsidR="0004562C">
        <w:rPr>
          <w:sz w:val="24"/>
          <w:szCs w:val="24"/>
        </w:rPr>
        <w:tab/>
      </w:r>
      <w:r w:rsidR="0004562C">
        <w:rPr>
          <w:sz w:val="24"/>
          <w:szCs w:val="24"/>
        </w:rPr>
        <w:tab/>
      </w:r>
      <w:r w:rsidR="0004562C">
        <w:rPr>
          <w:sz w:val="24"/>
          <w:szCs w:val="24"/>
        </w:rPr>
        <w:tab/>
      </w:r>
      <w:r w:rsidR="0004562C">
        <w:rPr>
          <w:sz w:val="24"/>
          <w:szCs w:val="24"/>
        </w:rPr>
        <w:tab/>
      </w:r>
      <w:r w:rsidR="0004562C">
        <w:rPr>
          <w:sz w:val="24"/>
          <w:szCs w:val="24"/>
        </w:rPr>
        <w:tab/>
      </w:r>
      <w:r w:rsidR="0004562C">
        <w:rPr>
          <w:sz w:val="24"/>
          <w:szCs w:val="24"/>
        </w:rPr>
        <w:tab/>
      </w:r>
      <w:r w:rsidR="0004562C">
        <w:rPr>
          <w:sz w:val="24"/>
          <w:szCs w:val="24"/>
        </w:rPr>
        <w:tab/>
      </w:r>
      <w:r w:rsidR="00D8405E">
        <w:rPr>
          <w:sz w:val="24"/>
          <w:szCs w:val="24"/>
        </w:rPr>
        <w:t>New York, NY, 10001</w:t>
      </w:r>
      <w:r w:rsidR="00D8405E">
        <w:rPr>
          <w:sz w:val="24"/>
          <w:szCs w:val="24"/>
        </w:rPr>
        <w:tab/>
      </w:r>
      <w:r w:rsidR="00D8405E">
        <w:rPr>
          <w:sz w:val="24"/>
          <w:szCs w:val="24"/>
        </w:rPr>
        <w:tab/>
      </w:r>
      <w:r w:rsidR="00D8405E">
        <w:rPr>
          <w:sz w:val="24"/>
          <w:szCs w:val="24"/>
        </w:rPr>
        <w:tab/>
      </w:r>
      <w:r w:rsidR="00D8405E">
        <w:rPr>
          <w:sz w:val="24"/>
          <w:szCs w:val="24"/>
        </w:rPr>
        <w:tab/>
      </w:r>
      <w:r w:rsidR="00D8405E">
        <w:rPr>
          <w:sz w:val="24"/>
          <w:szCs w:val="24"/>
        </w:rPr>
        <w:tab/>
      </w:r>
      <w:r w:rsidR="00D8405E">
        <w:rPr>
          <w:sz w:val="24"/>
          <w:szCs w:val="24"/>
        </w:rPr>
        <w:tab/>
      </w:r>
      <w:r w:rsidR="0004562C">
        <w:rPr>
          <w:sz w:val="24"/>
          <w:szCs w:val="24"/>
        </w:rPr>
        <w:tab/>
      </w:r>
      <w:r w:rsidR="0004562C">
        <w:rPr>
          <w:sz w:val="24"/>
          <w:szCs w:val="24"/>
        </w:rPr>
        <w:tab/>
      </w:r>
      <w:r w:rsidR="0004562C">
        <w:rPr>
          <w:sz w:val="24"/>
          <w:szCs w:val="24"/>
        </w:rPr>
        <w:tab/>
      </w:r>
      <w:r w:rsidR="0004562C">
        <w:rPr>
          <w:sz w:val="24"/>
          <w:szCs w:val="24"/>
        </w:rPr>
        <w:tab/>
      </w:r>
      <w:r w:rsidR="00D8405E">
        <w:rPr>
          <w:sz w:val="24"/>
          <w:szCs w:val="24"/>
        </w:rPr>
        <w:t>Karissa.whiting@gmail.com</w:t>
      </w:r>
    </w:p>
    <w:p w14:paraId="2DE38EDB" w14:textId="77777777" w:rsidR="00D8405E" w:rsidRDefault="00D8405E" w:rsidP="00D8405E">
      <w:pPr>
        <w:spacing w:line="240" w:lineRule="auto"/>
        <w:contextualSpacing/>
        <w:outlineLvl w:val="0"/>
        <w:rPr>
          <w:sz w:val="24"/>
          <w:szCs w:val="24"/>
        </w:rPr>
      </w:pPr>
    </w:p>
    <w:p w14:paraId="5A90FC46" w14:textId="0DEC3137" w:rsidR="00452FFC" w:rsidRDefault="003F173C" w:rsidP="00D8405E">
      <w:pPr>
        <w:spacing w:line="240" w:lineRule="auto"/>
        <w:contextualSpacing/>
        <w:outlineLvl w:val="0"/>
        <w:rPr>
          <w:sz w:val="24"/>
          <w:szCs w:val="24"/>
        </w:rPr>
      </w:pPr>
      <w:r>
        <w:rPr>
          <w:sz w:val="24"/>
          <w:szCs w:val="24"/>
        </w:rPr>
        <w:t>(716) 868-4277</w:t>
      </w:r>
    </w:p>
    <w:p w14:paraId="5A6A510F" w14:textId="789F6805" w:rsidR="00F82B17" w:rsidRDefault="00045C04" w:rsidP="0077291A">
      <w:pPr>
        <w:spacing w:line="240" w:lineRule="auto"/>
        <w:contextualSpacing/>
        <w:rPr>
          <w:sz w:val="24"/>
          <w:szCs w:val="24"/>
        </w:rPr>
      </w:pPr>
      <w:r>
        <w:rPr>
          <w:sz w:val="24"/>
          <w:szCs w:val="24"/>
        </w:rPr>
        <w:t>Karissa Whiti</w:t>
      </w:r>
      <w:r w:rsidR="00F82B17">
        <w:rPr>
          <w:sz w:val="24"/>
          <w:szCs w:val="24"/>
        </w:rPr>
        <w:t>ng, B.A.</w:t>
      </w:r>
    </w:p>
    <w:p w14:paraId="032AEF7B" w14:textId="16667819" w:rsidR="00F82B17" w:rsidRDefault="00F82B17" w:rsidP="0077291A">
      <w:pPr>
        <w:spacing w:line="240" w:lineRule="auto"/>
        <w:contextualSpacing/>
        <w:rPr>
          <w:sz w:val="24"/>
          <w:szCs w:val="24"/>
        </w:rPr>
      </w:pPr>
      <w:r>
        <w:rPr>
          <w:sz w:val="24"/>
          <w:szCs w:val="24"/>
        </w:rPr>
        <w:t xml:space="preserve">EcoHealth Alliance </w:t>
      </w:r>
    </w:p>
    <w:p w14:paraId="138A6167" w14:textId="741A2514" w:rsidR="00F82B17" w:rsidRDefault="00F82B17" w:rsidP="0077291A">
      <w:pPr>
        <w:spacing w:line="240" w:lineRule="auto"/>
        <w:contextualSpacing/>
        <w:rPr>
          <w:sz w:val="24"/>
          <w:szCs w:val="24"/>
        </w:rPr>
      </w:pPr>
      <w:r>
        <w:rPr>
          <w:sz w:val="24"/>
          <w:szCs w:val="24"/>
        </w:rPr>
        <w:t>New York, NY 10001</w:t>
      </w:r>
    </w:p>
    <w:p w14:paraId="2A0D73D7" w14:textId="77777777" w:rsidR="003F173C" w:rsidRDefault="003F173C" w:rsidP="003F173C">
      <w:pPr>
        <w:spacing w:line="240" w:lineRule="auto"/>
        <w:contextualSpacing/>
        <w:outlineLvl w:val="0"/>
        <w:rPr>
          <w:sz w:val="24"/>
          <w:szCs w:val="24"/>
        </w:rPr>
      </w:pPr>
    </w:p>
    <w:p w14:paraId="679E2899" w14:textId="67639B91" w:rsidR="00D8405E" w:rsidRDefault="00D8405E" w:rsidP="00D8405E">
      <w:pPr>
        <w:spacing w:line="240" w:lineRule="auto"/>
        <w:contextualSpacing/>
        <w:outlineLvl w:val="0"/>
        <w:rPr>
          <w:sz w:val="24"/>
          <w:szCs w:val="24"/>
        </w:rPr>
      </w:pPr>
      <w:r>
        <w:rPr>
          <w:sz w:val="24"/>
          <w:szCs w:val="24"/>
        </w:rPr>
        <w:t>Robyn Schreiber, B.A.</w:t>
      </w:r>
      <w:r>
        <w:rPr>
          <w:sz w:val="24"/>
          <w:szCs w:val="24"/>
        </w:rPr>
        <w:tab/>
      </w:r>
      <w:r>
        <w:rPr>
          <w:sz w:val="24"/>
          <w:szCs w:val="24"/>
        </w:rPr>
        <w:tab/>
      </w:r>
      <w:r>
        <w:rPr>
          <w:sz w:val="24"/>
          <w:szCs w:val="24"/>
        </w:rPr>
        <w:tab/>
      </w:r>
      <w:r>
        <w:rPr>
          <w:sz w:val="24"/>
          <w:szCs w:val="24"/>
        </w:rPr>
        <w:tab/>
      </w:r>
      <w:r>
        <w:rPr>
          <w:sz w:val="24"/>
          <w:szCs w:val="24"/>
        </w:rPr>
        <w:tab/>
      </w:r>
    </w:p>
    <w:p w14:paraId="398865C0" w14:textId="7353E4F0" w:rsidR="00D8405E" w:rsidRDefault="00D8405E" w:rsidP="00D8405E">
      <w:pPr>
        <w:spacing w:line="240" w:lineRule="auto"/>
        <w:contextualSpacing/>
        <w:outlineLvl w:val="0"/>
        <w:rPr>
          <w:sz w:val="24"/>
          <w:szCs w:val="24"/>
        </w:rPr>
      </w:pPr>
      <w:r>
        <w:rPr>
          <w:sz w:val="24"/>
          <w:szCs w:val="24"/>
        </w:rPr>
        <w:t xml:space="preserve">EcoHealth Alliance </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BCC78AB" w14:textId="40B44D5E" w:rsidR="00D8405E" w:rsidRDefault="00D8405E" w:rsidP="00D8405E">
      <w:pPr>
        <w:spacing w:line="240" w:lineRule="auto"/>
        <w:contextualSpacing/>
        <w:outlineLvl w:val="0"/>
        <w:rPr>
          <w:sz w:val="24"/>
          <w:szCs w:val="24"/>
        </w:rPr>
      </w:pPr>
      <w:r>
        <w:rPr>
          <w:sz w:val="24"/>
          <w:szCs w:val="24"/>
        </w:rPr>
        <w:t>New York, NY 10001</w:t>
      </w:r>
    </w:p>
    <w:p w14:paraId="3E3DE59A" w14:textId="77777777" w:rsidR="00D8405E" w:rsidRDefault="00D8405E" w:rsidP="003F173C">
      <w:pPr>
        <w:spacing w:line="240" w:lineRule="auto"/>
        <w:contextualSpacing/>
        <w:outlineLvl w:val="0"/>
        <w:rPr>
          <w:sz w:val="24"/>
          <w:szCs w:val="24"/>
        </w:rPr>
      </w:pPr>
    </w:p>
    <w:p w14:paraId="6A53102C" w14:textId="77777777" w:rsidR="003F173C" w:rsidRDefault="007462D2" w:rsidP="003F173C">
      <w:pPr>
        <w:spacing w:line="240" w:lineRule="auto"/>
        <w:contextualSpacing/>
        <w:outlineLvl w:val="0"/>
        <w:rPr>
          <w:sz w:val="24"/>
          <w:szCs w:val="24"/>
        </w:rPr>
      </w:pPr>
      <w:r>
        <w:rPr>
          <w:sz w:val="24"/>
          <w:szCs w:val="24"/>
        </w:rPr>
        <w:t>Jeremy Lessing, B.A.</w:t>
      </w:r>
    </w:p>
    <w:p w14:paraId="3AE55EA4" w14:textId="4DEEF6E3" w:rsidR="007462D2" w:rsidRDefault="003F173C" w:rsidP="003F173C">
      <w:pPr>
        <w:spacing w:line="240" w:lineRule="auto"/>
        <w:contextualSpacing/>
        <w:outlineLvl w:val="0"/>
        <w:rPr>
          <w:sz w:val="24"/>
          <w:szCs w:val="24"/>
        </w:rPr>
      </w:pPr>
      <w:r>
        <w:rPr>
          <w:sz w:val="24"/>
          <w:szCs w:val="24"/>
        </w:rPr>
        <w:t>EcoHealth Alliance</w:t>
      </w:r>
    </w:p>
    <w:p w14:paraId="0C6C8D47" w14:textId="77777777" w:rsidR="007462D2" w:rsidRDefault="007462D2" w:rsidP="003F173C">
      <w:pPr>
        <w:spacing w:line="240" w:lineRule="auto"/>
        <w:contextualSpacing/>
        <w:outlineLvl w:val="0"/>
        <w:rPr>
          <w:sz w:val="24"/>
          <w:szCs w:val="24"/>
        </w:rPr>
      </w:pPr>
      <w:r>
        <w:rPr>
          <w:sz w:val="24"/>
          <w:szCs w:val="24"/>
        </w:rPr>
        <w:t>New York, NY 10001</w:t>
      </w:r>
    </w:p>
    <w:p w14:paraId="01A5EF79" w14:textId="77777777" w:rsidR="00F82B17" w:rsidRDefault="00F82B17" w:rsidP="0077291A">
      <w:pPr>
        <w:spacing w:line="240" w:lineRule="auto"/>
        <w:contextualSpacing/>
        <w:rPr>
          <w:sz w:val="24"/>
          <w:szCs w:val="24"/>
        </w:rPr>
      </w:pPr>
    </w:p>
    <w:p w14:paraId="55E0AF2D" w14:textId="63824AEA" w:rsidR="00F82B17" w:rsidRDefault="00F82B17" w:rsidP="00E44120">
      <w:pPr>
        <w:spacing w:line="240" w:lineRule="auto"/>
        <w:contextualSpacing/>
        <w:outlineLvl w:val="0"/>
        <w:rPr>
          <w:sz w:val="24"/>
          <w:szCs w:val="24"/>
        </w:rPr>
      </w:pPr>
      <w:r>
        <w:rPr>
          <w:sz w:val="24"/>
          <w:szCs w:val="24"/>
        </w:rPr>
        <w:t>Rachel Bell</w:t>
      </w:r>
    </w:p>
    <w:p w14:paraId="0A837ACE" w14:textId="1880D4CB" w:rsidR="00F82B17" w:rsidRDefault="00F82B17" w:rsidP="0077291A">
      <w:pPr>
        <w:spacing w:line="240" w:lineRule="auto"/>
        <w:contextualSpacing/>
        <w:rPr>
          <w:sz w:val="24"/>
          <w:szCs w:val="24"/>
        </w:rPr>
      </w:pPr>
      <w:r>
        <w:rPr>
          <w:sz w:val="24"/>
          <w:szCs w:val="24"/>
        </w:rPr>
        <w:t xml:space="preserve">EcoHealth Alliance </w:t>
      </w:r>
    </w:p>
    <w:p w14:paraId="5829061F" w14:textId="664070A9" w:rsidR="00F82B17" w:rsidRDefault="00F82B17" w:rsidP="0077291A">
      <w:pPr>
        <w:spacing w:line="240" w:lineRule="auto"/>
        <w:contextualSpacing/>
        <w:rPr>
          <w:sz w:val="24"/>
          <w:szCs w:val="24"/>
        </w:rPr>
      </w:pPr>
      <w:r>
        <w:rPr>
          <w:sz w:val="24"/>
          <w:szCs w:val="24"/>
        </w:rPr>
        <w:t>New York, NY 10001</w:t>
      </w:r>
    </w:p>
    <w:p w14:paraId="12CB12C0" w14:textId="77777777" w:rsidR="000623D9" w:rsidRDefault="000623D9" w:rsidP="0077291A">
      <w:pPr>
        <w:spacing w:line="240" w:lineRule="auto"/>
        <w:contextualSpacing/>
        <w:rPr>
          <w:sz w:val="24"/>
          <w:szCs w:val="24"/>
        </w:rPr>
      </w:pPr>
    </w:p>
    <w:p w14:paraId="3EC769A3" w14:textId="512EF955" w:rsidR="00F82B17" w:rsidRDefault="00F82B17" w:rsidP="0077291A">
      <w:pPr>
        <w:spacing w:line="240" w:lineRule="auto"/>
        <w:contextualSpacing/>
        <w:rPr>
          <w:sz w:val="24"/>
          <w:szCs w:val="24"/>
        </w:rPr>
      </w:pPr>
      <w:r>
        <w:rPr>
          <w:sz w:val="24"/>
          <w:szCs w:val="24"/>
        </w:rPr>
        <w:t xml:space="preserve">William </w:t>
      </w:r>
      <w:proofErr w:type="spellStart"/>
      <w:r>
        <w:rPr>
          <w:sz w:val="24"/>
          <w:szCs w:val="24"/>
        </w:rPr>
        <w:t>Karesh</w:t>
      </w:r>
      <w:proofErr w:type="spellEnd"/>
      <w:r>
        <w:rPr>
          <w:sz w:val="24"/>
          <w:szCs w:val="24"/>
        </w:rPr>
        <w:t>, D.V.M.</w:t>
      </w:r>
    </w:p>
    <w:p w14:paraId="3F921C00" w14:textId="122007FA" w:rsidR="00F82B17" w:rsidRDefault="00F82B17" w:rsidP="0077291A">
      <w:pPr>
        <w:spacing w:line="240" w:lineRule="auto"/>
        <w:contextualSpacing/>
        <w:rPr>
          <w:sz w:val="24"/>
          <w:szCs w:val="24"/>
        </w:rPr>
      </w:pPr>
      <w:r>
        <w:rPr>
          <w:sz w:val="24"/>
          <w:szCs w:val="24"/>
        </w:rPr>
        <w:t xml:space="preserve">EcoHealth Alliance </w:t>
      </w:r>
    </w:p>
    <w:p w14:paraId="6348F9D9" w14:textId="71DEA9FB" w:rsidR="00F82B17" w:rsidRDefault="00F82B17" w:rsidP="0077291A">
      <w:pPr>
        <w:spacing w:line="240" w:lineRule="auto"/>
        <w:contextualSpacing/>
        <w:rPr>
          <w:sz w:val="24"/>
          <w:szCs w:val="24"/>
        </w:rPr>
      </w:pPr>
      <w:r>
        <w:rPr>
          <w:sz w:val="24"/>
          <w:szCs w:val="24"/>
        </w:rPr>
        <w:t>New York, NY 10001</w:t>
      </w:r>
    </w:p>
    <w:p w14:paraId="29D862D1" w14:textId="6D53B6A0" w:rsidR="00F82B17" w:rsidRDefault="00F82B17" w:rsidP="0077291A">
      <w:pPr>
        <w:spacing w:line="240" w:lineRule="auto"/>
        <w:contextualSpacing/>
        <w:rPr>
          <w:sz w:val="24"/>
          <w:szCs w:val="24"/>
        </w:rPr>
      </w:pPr>
    </w:p>
    <w:p w14:paraId="5C545BDC" w14:textId="77777777" w:rsidR="00651E2D" w:rsidRDefault="00651E2D" w:rsidP="0077291A">
      <w:pPr>
        <w:pStyle w:val="Normal1"/>
        <w:spacing w:line="240" w:lineRule="auto"/>
        <w:contextualSpacing/>
        <w:rPr>
          <w:sz w:val="24"/>
          <w:szCs w:val="24"/>
        </w:rPr>
      </w:pPr>
    </w:p>
    <w:p w14:paraId="07FF8CFC" w14:textId="7E08DC44" w:rsidR="002A4C8D" w:rsidRDefault="002A4C8D" w:rsidP="0077291A">
      <w:pPr>
        <w:spacing w:line="240" w:lineRule="auto"/>
        <w:contextualSpacing/>
        <w:rPr>
          <w:sz w:val="24"/>
          <w:szCs w:val="24"/>
        </w:rPr>
      </w:pPr>
      <w:r>
        <w:rPr>
          <w:sz w:val="24"/>
          <w:szCs w:val="24"/>
        </w:rPr>
        <w:br w:type="page"/>
      </w:r>
    </w:p>
    <w:p w14:paraId="1F8110CB" w14:textId="06331089" w:rsidR="00651E2D" w:rsidRPr="00E275EC" w:rsidRDefault="00007FD3" w:rsidP="00E44120">
      <w:pPr>
        <w:pStyle w:val="Normal1"/>
        <w:spacing w:line="480" w:lineRule="auto"/>
        <w:contextualSpacing/>
        <w:outlineLvl w:val="0"/>
        <w:rPr>
          <w:sz w:val="24"/>
          <w:szCs w:val="24"/>
        </w:rPr>
      </w:pPr>
      <w:r>
        <w:rPr>
          <w:rFonts w:eastAsia="Times New Roman" w:cs="Times New Roman"/>
          <w:b/>
          <w:sz w:val="24"/>
          <w:szCs w:val="24"/>
        </w:rPr>
        <w:lastRenderedPageBreak/>
        <w:t>Abstract</w:t>
      </w:r>
    </w:p>
    <w:p w14:paraId="0583282A" w14:textId="2ADBF19D" w:rsidR="00E126B6" w:rsidRDefault="00981BC4" w:rsidP="00E126B6">
      <w:pPr>
        <w:pStyle w:val="Normal1"/>
        <w:spacing w:line="480" w:lineRule="auto"/>
        <w:contextualSpacing/>
        <w:rPr>
          <w:rFonts w:eastAsia="Times New Roman" w:cs="Times New Roman"/>
          <w:sz w:val="24"/>
          <w:szCs w:val="24"/>
        </w:rPr>
      </w:pPr>
      <w:r w:rsidRPr="00E275EC">
        <w:rPr>
          <w:rFonts w:eastAsia="Times New Roman" w:cs="Times New Roman"/>
          <w:sz w:val="24"/>
          <w:szCs w:val="24"/>
        </w:rPr>
        <w:t>There is a general hierar</w:t>
      </w:r>
      <w:r w:rsidR="002F73BF">
        <w:rPr>
          <w:rFonts w:eastAsia="Times New Roman" w:cs="Times New Roman"/>
          <w:sz w:val="24"/>
          <w:szCs w:val="24"/>
        </w:rPr>
        <w:t>chy of basic</w:t>
      </w:r>
      <w:r w:rsidR="00A2208D">
        <w:rPr>
          <w:rFonts w:eastAsia="Times New Roman" w:cs="Times New Roman"/>
          <w:sz w:val="24"/>
          <w:szCs w:val="24"/>
        </w:rPr>
        <w:t xml:space="preserve"> </w:t>
      </w:r>
      <w:r w:rsidR="00AC55DD">
        <w:rPr>
          <w:rFonts w:eastAsia="Times New Roman" w:cs="Times New Roman"/>
          <w:sz w:val="24"/>
          <w:szCs w:val="24"/>
        </w:rPr>
        <w:t xml:space="preserve">human </w:t>
      </w:r>
      <w:r w:rsidR="00A2208D">
        <w:rPr>
          <w:rFonts w:eastAsia="Times New Roman" w:cs="Times New Roman"/>
          <w:sz w:val="24"/>
          <w:szCs w:val="24"/>
        </w:rPr>
        <w:t xml:space="preserve">health needs that need to be fulfilled </w:t>
      </w:r>
      <w:r w:rsidR="00E126B6">
        <w:rPr>
          <w:rFonts w:eastAsia="Times New Roman" w:cs="Times New Roman"/>
          <w:sz w:val="24"/>
          <w:szCs w:val="24"/>
        </w:rPr>
        <w:t>to improve</w:t>
      </w:r>
      <w:r w:rsidR="00AC55DD">
        <w:rPr>
          <w:rFonts w:eastAsia="Times New Roman" w:cs="Times New Roman"/>
          <w:sz w:val="24"/>
          <w:szCs w:val="24"/>
        </w:rPr>
        <w:t xml:space="preserve"> </w:t>
      </w:r>
      <w:r w:rsidR="00A2208D">
        <w:rPr>
          <w:rFonts w:eastAsia="Times New Roman" w:cs="Times New Roman"/>
          <w:sz w:val="24"/>
          <w:szCs w:val="24"/>
        </w:rPr>
        <w:t xml:space="preserve">the public’s health. </w:t>
      </w:r>
      <w:r w:rsidR="0023699A">
        <w:rPr>
          <w:rFonts w:eastAsia="Times New Roman" w:cs="Times New Roman"/>
          <w:sz w:val="24"/>
          <w:szCs w:val="24"/>
        </w:rPr>
        <w:t>These b</w:t>
      </w:r>
      <w:r w:rsidR="00081B36">
        <w:rPr>
          <w:rFonts w:eastAsia="Times New Roman" w:cs="Times New Roman"/>
          <w:sz w:val="24"/>
          <w:szCs w:val="24"/>
        </w:rPr>
        <w:t>asic health</w:t>
      </w:r>
      <w:r w:rsidR="00081B36" w:rsidRPr="00E275EC">
        <w:rPr>
          <w:rFonts w:eastAsia="Times New Roman" w:cs="Times New Roman"/>
          <w:sz w:val="24"/>
          <w:szCs w:val="24"/>
        </w:rPr>
        <w:t xml:space="preserve"> needs are founded in </w:t>
      </w:r>
      <w:r w:rsidR="00081B36">
        <w:rPr>
          <w:rFonts w:eastAsia="Times New Roman" w:cs="Times New Roman"/>
          <w:sz w:val="24"/>
          <w:szCs w:val="24"/>
        </w:rPr>
        <w:t>experiments and empirical evidence derived from numerous public health studies that have examined their effect on various exposures and their associated public health outcomes (e.g., morbidity, mortality, DALY, QALY, PYLL, GBD). This</w:t>
      </w:r>
      <w:r w:rsidR="00E126B6">
        <w:rPr>
          <w:rFonts w:eastAsia="Times New Roman" w:cs="Times New Roman"/>
          <w:sz w:val="24"/>
          <w:szCs w:val="24"/>
        </w:rPr>
        <w:t xml:space="preserve"> hierarchy of public health needs</w:t>
      </w:r>
      <w:r w:rsidR="00081B36">
        <w:rPr>
          <w:rFonts w:eastAsia="Times New Roman" w:cs="Times New Roman"/>
          <w:sz w:val="24"/>
          <w:szCs w:val="24"/>
        </w:rPr>
        <w:t xml:space="preserve"> is illustrated in Figure 1. Needs </w:t>
      </w:r>
      <w:r w:rsidR="005B4086">
        <w:rPr>
          <w:rFonts w:eastAsia="Times New Roman" w:cs="Times New Roman"/>
          <w:sz w:val="24"/>
          <w:szCs w:val="24"/>
        </w:rPr>
        <w:t>are rank</w:t>
      </w:r>
      <w:r w:rsidR="00E126B6">
        <w:rPr>
          <w:rFonts w:eastAsia="Times New Roman" w:cs="Times New Roman"/>
          <w:sz w:val="24"/>
          <w:szCs w:val="24"/>
        </w:rPr>
        <w:t xml:space="preserve"> ordered fro</w:t>
      </w:r>
      <w:bookmarkStart w:id="0" w:name="_GoBack"/>
      <w:bookmarkEnd w:id="0"/>
      <w:r w:rsidR="00E126B6">
        <w:rPr>
          <w:rFonts w:eastAsia="Times New Roman" w:cs="Times New Roman"/>
          <w:sz w:val="24"/>
          <w:szCs w:val="24"/>
        </w:rPr>
        <w:t>m m</w:t>
      </w:r>
      <w:r w:rsidR="00081B36">
        <w:rPr>
          <w:rFonts w:eastAsia="Times New Roman" w:cs="Times New Roman"/>
          <w:sz w:val="24"/>
          <w:szCs w:val="24"/>
        </w:rPr>
        <w:t xml:space="preserve">ost to least critical to the achievement of a </w:t>
      </w:r>
      <w:r w:rsidR="00E126B6">
        <w:rPr>
          <w:rFonts w:eastAsia="Times New Roman" w:cs="Times New Roman"/>
          <w:sz w:val="24"/>
          <w:szCs w:val="24"/>
        </w:rPr>
        <w:t xml:space="preserve">functioning public health system. For a public health system to function most effectively, each of these basic health needs must be fulfilled. </w:t>
      </w:r>
    </w:p>
    <w:p w14:paraId="3F36C775" w14:textId="77777777" w:rsidR="0073199D" w:rsidRDefault="0073199D" w:rsidP="00E126B6">
      <w:pPr>
        <w:pStyle w:val="Normal1"/>
        <w:spacing w:line="480" w:lineRule="auto"/>
        <w:contextualSpacing/>
        <w:rPr>
          <w:rFonts w:eastAsia="Times New Roman" w:cs="Times New Roman"/>
          <w:b/>
          <w:sz w:val="24"/>
          <w:szCs w:val="24"/>
        </w:rPr>
      </w:pPr>
    </w:p>
    <w:p w14:paraId="338EB2AA" w14:textId="77777777" w:rsidR="0073199D" w:rsidRDefault="0073199D" w:rsidP="00E126B6">
      <w:pPr>
        <w:pStyle w:val="Normal1"/>
        <w:spacing w:line="480" w:lineRule="auto"/>
        <w:contextualSpacing/>
        <w:rPr>
          <w:rFonts w:eastAsia="Times New Roman" w:cs="Times New Roman"/>
          <w:b/>
          <w:sz w:val="24"/>
          <w:szCs w:val="24"/>
        </w:rPr>
      </w:pPr>
    </w:p>
    <w:p w14:paraId="0468F176" w14:textId="77777777" w:rsidR="0073199D" w:rsidRDefault="0073199D" w:rsidP="00E126B6">
      <w:pPr>
        <w:pStyle w:val="Normal1"/>
        <w:spacing w:line="480" w:lineRule="auto"/>
        <w:contextualSpacing/>
        <w:rPr>
          <w:rFonts w:eastAsia="Times New Roman" w:cs="Times New Roman"/>
          <w:b/>
          <w:sz w:val="24"/>
          <w:szCs w:val="24"/>
        </w:rPr>
      </w:pPr>
    </w:p>
    <w:p w14:paraId="4903FD34" w14:textId="77777777" w:rsidR="0073199D" w:rsidRDefault="0073199D" w:rsidP="00E126B6">
      <w:pPr>
        <w:pStyle w:val="Normal1"/>
        <w:spacing w:line="480" w:lineRule="auto"/>
        <w:contextualSpacing/>
        <w:rPr>
          <w:rFonts w:eastAsia="Times New Roman" w:cs="Times New Roman"/>
          <w:b/>
          <w:sz w:val="24"/>
          <w:szCs w:val="24"/>
        </w:rPr>
      </w:pPr>
    </w:p>
    <w:p w14:paraId="39159CB7" w14:textId="77777777" w:rsidR="0073199D" w:rsidRDefault="0073199D" w:rsidP="00E126B6">
      <w:pPr>
        <w:pStyle w:val="Normal1"/>
        <w:spacing w:line="480" w:lineRule="auto"/>
        <w:contextualSpacing/>
        <w:rPr>
          <w:rFonts w:eastAsia="Times New Roman" w:cs="Times New Roman"/>
          <w:b/>
          <w:sz w:val="24"/>
          <w:szCs w:val="24"/>
        </w:rPr>
      </w:pPr>
    </w:p>
    <w:p w14:paraId="0D29F6BE" w14:textId="77777777" w:rsidR="0073199D" w:rsidRDefault="0073199D" w:rsidP="00E126B6">
      <w:pPr>
        <w:pStyle w:val="Normal1"/>
        <w:spacing w:line="480" w:lineRule="auto"/>
        <w:contextualSpacing/>
        <w:rPr>
          <w:rFonts w:eastAsia="Times New Roman" w:cs="Times New Roman"/>
          <w:b/>
          <w:sz w:val="24"/>
          <w:szCs w:val="24"/>
        </w:rPr>
      </w:pPr>
    </w:p>
    <w:p w14:paraId="1DEB9DD5" w14:textId="77777777" w:rsidR="0073199D" w:rsidRDefault="0073199D" w:rsidP="00E126B6">
      <w:pPr>
        <w:pStyle w:val="Normal1"/>
        <w:spacing w:line="480" w:lineRule="auto"/>
        <w:contextualSpacing/>
        <w:rPr>
          <w:rFonts w:eastAsia="Times New Roman" w:cs="Times New Roman"/>
          <w:b/>
          <w:sz w:val="24"/>
          <w:szCs w:val="24"/>
        </w:rPr>
      </w:pPr>
    </w:p>
    <w:p w14:paraId="7312C0CE" w14:textId="77777777" w:rsidR="0073199D" w:rsidRDefault="0073199D" w:rsidP="00E126B6">
      <w:pPr>
        <w:pStyle w:val="Normal1"/>
        <w:spacing w:line="480" w:lineRule="auto"/>
        <w:contextualSpacing/>
        <w:rPr>
          <w:rFonts w:eastAsia="Times New Roman" w:cs="Times New Roman"/>
          <w:b/>
          <w:sz w:val="24"/>
          <w:szCs w:val="24"/>
        </w:rPr>
      </w:pPr>
    </w:p>
    <w:p w14:paraId="16214B60" w14:textId="77777777" w:rsidR="008C2E10" w:rsidRDefault="008C2E10" w:rsidP="00E126B6">
      <w:pPr>
        <w:pStyle w:val="Normal1"/>
        <w:spacing w:line="480" w:lineRule="auto"/>
        <w:contextualSpacing/>
        <w:rPr>
          <w:rFonts w:eastAsia="Times New Roman" w:cs="Times New Roman"/>
          <w:b/>
          <w:sz w:val="24"/>
          <w:szCs w:val="24"/>
        </w:rPr>
      </w:pPr>
    </w:p>
    <w:p w14:paraId="1655684F" w14:textId="77777777" w:rsidR="008C2E10" w:rsidRDefault="008C2E10" w:rsidP="00E126B6">
      <w:pPr>
        <w:pStyle w:val="Normal1"/>
        <w:spacing w:line="480" w:lineRule="auto"/>
        <w:contextualSpacing/>
        <w:rPr>
          <w:rFonts w:eastAsia="Times New Roman" w:cs="Times New Roman"/>
          <w:b/>
          <w:sz w:val="24"/>
          <w:szCs w:val="24"/>
        </w:rPr>
      </w:pPr>
    </w:p>
    <w:p w14:paraId="658F6EA5" w14:textId="77777777" w:rsidR="008C2E10" w:rsidRDefault="008C2E10" w:rsidP="00E126B6">
      <w:pPr>
        <w:pStyle w:val="Normal1"/>
        <w:spacing w:line="480" w:lineRule="auto"/>
        <w:contextualSpacing/>
        <w:rPr>
          <w:rFonts w:eastAsia="Times New Roman" w:cs="Times New Roman"/>
          <w:b/>
          <w:sz w:val="24"/>
          <w:szCs w:val="24"/>
        </w:rPr>
      </w:pPr>
    </w:p>
    <w:p w14:paraId="4A94A8E0" w14:textId="77777777" w:rsidR="008C2E10" w:rsidRDefault="008C2E10" w:rsidP="00E126B6">
      <w:pPr>
        <w:pStyle w:val="Normal1"/>
        <w:spacing w:line="480" w:lineRule="auto"/>
        <w:contextualSpacing/>
        <w:rPr>
          <w:rFonts w:eastAsia="Times New Roman" w:cs="Times New Roman"/>
          <w:b/>
          <w:sz w:val="24"/>
          <w:szCs w:val="24"/>
        </w:rPr>
      </w:pPr>
    </w:p>
    <w:p w14:paraId="317B832B" w14:textId="77777777" w:rsidR="0073199D" w:rsidRDefault="0073199D" w:rsidP="00E126B6">
      <w:pPr>
        <w:pStyle w:val="Normal1"/>
        <w:spacing w:line="480" w:lineRule="auto"/>
        <w:contextualSpacing/>
        <w:rPr>
          <w:rFonts w:eastAsia="Times New Roman" w:cs="Times New Roman"/>
          <w:b/>
          <w:sz w:val="24"/>
          <w:szCs w:val="24"/>
        </w:rPr>
      </w:pPr>
    </w:p>
    <w:p w14:paraId="6A63C47D" w14:textId="77777777" w:rsidR="0073199D" w:rsidRDefault="0073199D" w:rsidP="00E126B6">
      <w:pPr>
        <w:pStyle w:val="Normal1"/>
        <w:spacing w:line="480" w:lineRule="auto"/>
        <w:contextualSpacing/>
        <w:rPr>
          <w:rFonts w:eastAsia="Times New Roman" w:cs="Times New Roman"/>
          <w:b/>
          <w:sz w:val="24"/>
          <w:szCs w:val="24"/>
        </w:rPr>
      </w:pPr>
    </w:p>
    <w:p w14:paraId="1075CE46" w14:textId="7B1186CC" w:rsidR="0073199D" w:rsidRDefault="0073199D" w:rsidP="00E126B6">
      <w:pPr>
        <w:pStyle w:val="Normal1"/>
        <w:spacing w:line="480" w:lineRule="auto"/>
        <w:contextualSpacing/>
        <w:rPr>
          <w:rFonts w:eastAsia="Times New Roman" w:cs="Times New Roman"/>
          <w:b/>
          <w:sz w:val="24"/>
          <w:szCs w:val="24"/>
        </w:rPr>
      </w:pPr>
      <w:r>
        <w:rPr>
          <w:rFonts w:eastAsia="Times New Roman" w:cs="Times New Roman"/>
          <w:b/>
          <w:sz w:val="24"/>
          <w:szCs w:val="24"/>
        </w:rPr>
        <w:lastRenderedPageBreak/>
        <w:t>Introduction</w:t>
      </w:r>
    </w:p>
    <w:p w14:paraId="52A0FFB7" w14:textId="0B1C013D" w:rsidR="00E34E6B" w:rsidRDefault="007A502E" w:rsidP="00E126B6">
      <w:pPr>
        <w:pStyle w:val="Normal1"/>
        <w:spacing w:line="480" w:lineRule="auto"/>
        <w:contextualSpacing/>
        <w:rPr>
          <w:rFonts w:eastAsia="Times New Roman" w:cs="Times New Roman"/>
          <w:sz w:val="24"/>
          <w:szCs w:val="24"/>
        </w:rPr>
      </w:pPr>
      <w:r>
        <w:rPr>
          <w:rFonts w:eastAsia="Times New Roman" w:cs="Times New Roman"/>
          <w:b/>
          <w:sz w:val="24"/>
          <w:szCs w:val="24"/>
        </w:rPr>
        <w:tab/>
      </w:r>
      <w:r>
        <w:rPr>
          <w:rFonts w:eastAsia="Times New Roman" w:cs="Times New Roman"/>
          <w:sz w:val="24"/>
          <w:szCs w:val="24"/>
        </w:rPr>
        <w:t xml:space="preserve">This manuscript </w:t>
      </w:r>
      <w:r w:rsidR="001A0A2C">
        <w:rPr>
          <w:rFonts w:eastAsia="Times New Roman" w:cs="Times New Roman"/>
          <w:sz w:val="24"/>
          <w:szCs w:val="24"/>
        </w:rPr>
        <w:t xml:space="preserve">proposes a </w:t>
      </w:r>
      <w:r w:rsidR="00E742D1">
        <w:rPr>
          <w:rFonts w:eastAsia="Times New Roman" w:cs="Times New Roman"/>
          <w:sz w:val="24"/>
          <w:szCs w:val="24"/>
        </w:rPr>
        <w:t xml:space="preserve">general theory of </w:t>
      </w:r>
      <w:r w:rsidR="001A0A2C">
        <w:rPr>
          <w:rFonts w:eastAsia="Times New Roman" w:cs="Times New Roman"/>
          <w:sz w:val="24"/>
          <w:szCs w:val="24"/>
        </w:rPr>
        <w:t>public health needs</w:t>
      </w:r>
      <w:r w:rsidR="00E742D1">
        <w:rPr>
          <w:rFonts w:eastAsia="Times New Roman" w:cs="Times New Roman"/>
          <w:sz w:val="24"/>
          <w:szCs w:val="24"/>
        </w:rPr>
        <w:t xml:space="preserve"> similar to the “Theory of Human Motivation”</w:t>
      </w:r>
      <w:r w:rsidR="00E34E6B">
        <w:rPr>
          <w:rFonts w:eastAsia="Times New Roman" w:cs="Times New Roman"/>
          <w:sz w:val="24"/>
          <w:szCs w:val="24"/>
        </w:rPr>
        <w:t xml:space="preserve"> proposed by Maslow (</w:t>
      </w:r>
      <w:r w:rsidR="00E742D1">
        <w:rPr>
          <w:rFonts w:eastAsia="Times New Roman" w:cs="Times New Roman"/>
          <w:sz w:val="24"/>
          <w:szCs w:val="24"/>
        </w:rPr>
        <w:t>1943)</w:t>
      </w:r>
      <w:r w:rsidR="00F63F97">
        <w:rPr>
          <w:rFonts w:eastAsia="Times New Roman" w:cs="Times New Roman"/>
          <w:sz w:val="24"/>
          <w:szCs w:val="24"/>
        </w:rPr>
        <w:t>. This manuscript i</w:t>
      </w:r>
      <w:r w:rsidR="00E34E6B" w:rsidRPr="00E34E6B">
        <w:rPr>
          <w:rFonts w:eastAsia="Times New Roman" w:cs="Times New Roman"/>
          <w:sz w:val="24"/>
          <w:szCs w:val="24"/>
        </w:rPr>
        <w:t xml:space="preserve">s an attempt to formulate a theory of </w:t>
      </w:r>
      <w:r w:rsidR="00445702">
        <w:rPr>
          <w:rFonts w:eastAsia="Times New Roman" w:cs="Times New Roman"/>
          <w:sz w:val="24"/>
          <w:szCs w:val="24"/>
        </w:rPr>
        <w:t>public health necessity</w:t>
      </w:r>
      <w:r w:rsidR="00E34E6B" w:rsidRPr="00E34E6B">
        <w:rPr>
          <w:rFonts w:eastAsia="Times New Roman" w:cs="Times New Roman"/>
          <w:sz w:val="24"/>
          <w:szCs w:val="24"/>
        </w:rPr>
        <w:t xml:space="preserve"> </w:t>
      </w:r>
      <w:r w:rsidR="00445702">
        <w:rPr>
          <w:rFonts w:eastAsia="Times New Roman" w:cs="Times New Roman"/>
          <w:sz w:val="24"/>
          <w:szCs w:val="24"/>
        </w:rPr>
        <w:t>that satisfies</w:t>
      </w:r>
      <w:r w:rsidR="00E34E6B" w:rsidRPr="00E34E6B">
        <w:rPr>
          <w:rFonts w:eastAsia="Times New Roman" w:cs="Times New Roman"/>
          <w:sz w:val="24"/>
          <w:szCs w:val="24"/>
        </w:rPr>
        <w:t xml:space="preserve"> theoretical demands </w:t>
      </w:r>
      <w:r w:rsidR="00445702">
        <w:rPr>
          <w:rFonts w:eastAsia="Times New Roman" w:cs="Times New Roman"/>
          <w:sz w:val="24"/>
          <w:szCs w:val="24"/>
        </w:rPr>
        <w:t xml:space="preserve">while </w:t>
      </w:r>
      <w:r w:rsidR="00E34E6B" w:rsidRPr="00E34E6B">
        <w:rPr>
          <w:rFonts w:eastAsia="Times New Roman" w:cs="Times New Roman"/>
          <w:sz w:val="24"/>
          <w:szCs w:val="24"/>
        </w:rPr>
        <w:t>conform</w:t>
      </w:r>
      <w:r w:rsidR="00445702">
        <w:rPr>
          <w:rFonts w:eastAsia="Times New Roman" w:cs="Times New Roman"/>
          <w:sz w:val="24"/>
          <w:szCs w:val="24"/>
        </w:rPr>
        <w:t>ing</w:t>
      </w:r>
      <w:r w:rsidR="00285DC0">
        <w:rPr>
          <w:rFonts w:eastAsia="Times New Roman" w:cs="Times New Roman"/>
          <w:sz w:val="24"/>
          <w:szCs w:val="24"/>
        </w:rPr>
        <w:t xml:space="preserve"> to </w:t>
      </w:r>
      <w:r w:rsidR="00EA51FE">
        <w:rPr>
          <w:rFonts w:eastAsia="Times New Roman" w:cs="Times New Roman"/>
          <w:sz w:val="24"/>
          <w:szCs w:val="24"/>
        </w:rPr>
        <w:t xml:space="preserve">global </w:t>
      </w:r>
      <w:r w:rsidR="00285DC0">
        <w:rPr>
          <w:rFonts w:eastAsia="Times New Roman" w:cs="Times New Roman"/>
          <w:sz w:val="24"/>
          <w:szCs w:val="24"/>
        </w:rPr>
        <w:t xml:space="preserve">public health’s </w:t>
      </w:r>
      <w:r w:rsidR="00445702">
        <w:rPr>
          <w:rFonts w:eastAsia="Times New Roman" w:cs="Times New Roman"/>
          <w:sz w:val="24"/>
          <w:szCs w:val="24"/>
        </w:rPr>
        <w:t xml:space="preserve">known facts, and experimental, clinical, and </w:t>
      </w:r>
      <w:r w:rsidR="00E34E6B" w:rsidRPr="00E34E6B">
        <w:rPr>
          <w:rFonts w:eastAsia="Times New Roman" w:cs="Times New Roman"/>
          <w:sz w:val="24"/>
          <w:szCs w:val="24"/>
        </w:rPr>
        <w:t>observational</w:t>
      </w:r>
      <w:r w:rsidR="00445702">
        <w:rPr>
          <w:rFonts w:eastAsia="Times New Roman" w:cs="Times New Roman"/>
          <w:sz w:val="24"/>
          <w:szCs w:val="24"/>
        </w:rPr>
        <w:t xml:space="preserve"> </w:t>
      </w:r>
      <w:r w:rsidR="00285DC0">
        <w:rPr>
          <w:rFonts w:eastAsia="Times New Roman" w:cs="Times New Roman"/>
          <w:sz w:val="24"/>
          <w:szCs w:val="24"/>
        </w:rPr>
        <w:t xml:space="preserve">health </w:t>
      </w:r>
      <w:r w:rsidR="00445702">
        <w:rPr>
          <w:rFonts w:eastAsia="Times New Roman" w:cs="Times New Roman"/>
          <w:sz w:val="24"/>
          <w:szCs w:val="24"/>
        </w:rPr>
        <w:t>research</w:t>
      </w:r>
      <w:r w:rsidR="0090558D">
        <w:rPr>
          <w:rFonts w:eastAsia="Times New Roman" w:cs="Times New Roman"/>
          <w:sz w:val="24"/>
          <w:szCs w:val="24"/>
        </w:rPr>
        <w:t>.</w:t>
      </w:r>
      <w:r w:rsidR="00285DC0">
        <w:rPr>
          <w:rFonts w:eastAsia="Times New Roman" w:cs="Times New Roman"/>
          <w:sz w:val="24"/>
          <w:szCs w:val="24"/>
        </w:rPr>
        <w:t xml:space="preserve"> With this logical framework, </w:t>
      </w:r>
      <w:r w:rsidR="00EA51FE">
        <w:rPr>
          <w:rFonts w:eastAsia="Times New Roman" w:cs="Times New Roman"/>
          <w:sz w:val="24"/>
          <w:szCs w:val="24"/>
        </w:rPr>
        <w:t xml:space="preserve">global </w:t>
      </w:r>
      <w:r w:rsidR="00285DC0">
        <w:rPr>
          <w:rFonts w:eastAsia="Times New Roman" w:cs="Times New Roman"/>
          <w:sz w:val="24"/>
          <w:szCs w:val="24"/>
        </w:rPr>
        <w:t xml:space="preserve">public health strategy, policy, and investment should be guided.  </w:t>
      </w:r>
    </w:p>
    <w:p w14:paraId="4233569C" w14:textId="424C2956" w:rsidR="00285DC0" w:rsidRDefault="00EA51FE" w:rsidP="00E126B6">
      <w:pPr>
        <w:pStyle w:val="Normal1"/>
        <w:spacing w:line="480" w:lineRule="auto"/>
        <w:contextualSpacing/>
        <w:rPr>
          <w:rFonts w:eastAsia="Times New Roman" w:cs="Times New Roman"/>
          <w:sz w:val="24"/>
          <w:szCs w:val="24"/>
        </w:rPr>
      </w:pPr>
      <w:r>
        <w:rPr>
          <w:rFonts w:eastAsia="Times New Roman" w:cs="Times New Roman"/>
          <w:sz w:val="24"/>
          <w:szCs w:val="24"/>
        </w:rPr>
        <w:tab/>
        <w:t xml:space="preserve">Public Health </w:t>
      </w:r>
      <w:r w:rsidR="00504F53">
        <w:rPr>
          <w:rFonts w:eastAsia="Times New Roman" w:cs="Times New Roman"/>
          <w:sz w:val="24"/>
          <w:szCs w:val="24"/>
        </w:rPr>
        <w:t xml:space="preserve">strategy, policy, and investment is not adequately </w:t>
      </w:r>
      <w:r w:rsidR="00A36D75">
        <w:rPr>
          <w:rFonts w:eastAsia="Times New Roman" w:cs="Times New Roman"/>
          <w:sz w:val="24"/>
          <w:szCs w:val="24"/>
        </w:rPr>
        <w:t xml:space="preserve">preventing </w:t>
      </w:r>
      <w:r w:rsidR="003C1111">
        <w:rPr>
          <w:rFonts w:eastAsia="Times New Roman" w:cs="Times New Roman"/>
          <w:sz w:val="24"/>
          <w:szCs w:val="24"/>
        </w:rPr>
        <w:t xml:space="preserve">global </w:t>
      </w:r>
      <w:r w:rsidR="00A36D75">
        <w:rPr>
          <w:rFonts w:eastAsia="Times New Roman" w:cs="Times New Roman"/>
          <w:sz w:val="24"/>
          <w:szCs w:val="24"/>
        </w:rPr>
        <w:t xml:space="preserve">disease. There is insufficient access to potable water, nutritious food, </w:t>
      </w:r>
      <w:r w:rsidR="00960008">
        <w:rPr>
          <w:rFonts w:eastAsia="Times New Roman" w:cs="Times New Roman"/>
          <w:sz w:val="24"/>
          <w:szCs w:val="24"/>
        </w:rPr>
        <w:t xml:space="preserve">shelter, energy, sanitation, and education </w:t>
      </w:r>
      <w:r w:rsidR="00A36D75">
        <w:rPr>
          <w:rFonts w:eastAsia="Times New Roman" w:cs="Times New Roman"/>
          <w:sz w:val="24"/>
          <w:szCs w:val="24"/>
        </w:rPr>
        <w:t>globally. These needs have the most impact on global health, yet most global public health strategy, policy, and investment</w:t>
      </w:r>
      <w:r w:rsidR="00960008">
        <w:rPr>
          <w:rFonts w:eastAsia="Times New Roman" w:cs="Times New Roman"/>
          <w:sz w:val="24"/>
          <w:szCs w:val="24"/>
        </w:rPr>
        <w:t xml:space="preserve"> focuses on heal</w:t>
      </w:r>
      <w:r w:rsidR="008355A6">
        <w:rPr>
          <w:rFonts w:eastAsia="Times New Roman" w:cs="Times New Roman"/>
          <w:sz w:val="24"/>
          <w:szCs w:val="24"/>
        </w:rPr>
        <w:t xml:space="preserve">thcare and medical technology and have had little impact on reducing </w:t>
      </w:r>
      <w:r w:rsidR="00F533A6">
        <w:rPr>
          <w:rFonts w:eastAsia="Times New Roman" w:cs="Times New Roman"/>
          <w:sz w:val="24"/>
          <w:szCs w:val="24"/>
        </w:rPr>
        <w:t>the overall global burden of disease.</w:t>
      </w:r>
    </w:p>
    <w:p w14:paraId="71075B72" w14:textId="7B43235D" w:rsidR="00F533A6" w:rsidRDefault="00F533A6" w:rsidP="00E126B6">
      <w:pPr>
        <w:pStyle w:val="Normal1"/>
        <w:spacing w:line="480" w:lineRule="auto"/>
        <w:contextualSpacing/>
        <w:rPr>
          <w:rFonts w:eastAsia="Times New Roman" w:cs="Times New Roman"/>
          <w:sz w:val="24"/>
          <w:szCs w:val="24"/>
        </w:rPr>
      </w:pPr>
      <w:r>
        <w:rPr>
          <w:rFonts w:eastAsia="Times New Roman" w:cs="Times New Roman"/>
          <w:sz w:val="24"/>
          <w:szCs w:val="24"/>
        </w:rPr>
        <w:tab/>
        <w:t>The</w:t>
      </w:r>
      <w:r w:rsidR="0078223B">
        <w:rPr>
          <w:rFonts w:eastAsia="Times New Roman" w:cs="Times New Roman"/>
          <w:sz w:val="24"/>
          <w:szCs w:val="24"/>
        </w:rPr>
        <w:t xml:space="preserve"> Word Health Organization’s</w:t>
      </w:r>
      <w:r>
        <w:rPr>
          <w:rFonts w:eastAsia="Times New Roman" w:cs="Times New Roman"/>
          <w:sz w:val="24"/>
          <w:szCs w:val="24"/>
        </w:rPr>
        <w:t xml:space="preserve"> International Health Regulations (</w:t>
      </w:r>
      <w:r w:rsidR="00C53608">
        <w:rPr>
          <w:rFonts w:eastAsia="Times New Roman" w:cs="Times New Roman"/>
          <w:sz w:val="24"/>
          <w:szCs w:val="24"/>
        </w:rPr>
        <w:t xml:space="preserve">IHR; </w:t>
      </w:r>
      <w:r>
        <w:rPr>
          <w:rFonts w:eastAsia="Times New Roman" w:cs="Times New Roman"/>
          <w:sz w:val="24"/>
          <w:szCs w:val="24"/>
        </w:rPr>
        <w:t xml:space="preserve">2005) were a positive step </w:t>
      </w:r>
      <w:r w:rsidR="00C53608">
        <w:rPr>
          <w:rFonts w:eastAsia="Times New Roman" w:cs="Times New Roman"/>
          <w:sz w:val="24"/>
          <w:szCs w:val="24"/>
        </w:rPr>
        <w:t>towards improving global health by improving the ability to detect and respond, but are grossly deficient in preventing infectious disease outbreaks from occurring in the first place. The IHRs focus solely on what this manuscript refers to as healthcare and medical technology, rather than more fundamental and i</w:t>
      </w:r>
      <w:r w:rsidR="00CC3B97">
        <w:rPr>
          <w:rFonts w:eastAsia="Times New Roman" w:cs="Times New Roman"/>
          <w:sz w:val="24"/>
          <w:szCs w:val="24"/>
        </w:rPr>
        <w:t>mp</w:t>
      </w:r>
      <w:r w:rsidR="00C7002A">
        <w:rPr>
          <w:rFonts w:eastAsia="Times New Roman" w:cs="Times New Roman"/>
          <w:sz w:val="24"/>
          <w:szCs w:val="24"/>
        </w:rPr>
        <w:t xml:space="preserve">actful areas of public health. </w:t>
      </w:r>
      <w:r w:rsidR="00CC3B97">
        <w:rPr>
          <w:rFonts w:eastAsia="Times New Roman" w:cs="Times New Roman"/>
          <w:sz w:val="24"/>
          <w:szCs w:val="24"/>
        </w:rPr>
        <w:t>The IHRs imply that all countries globally are at the same level of public health readiness; however, each community has different needs that need to be addressed to prevent disease.</w:t>
      </w:r>
    </w:p>
    <w:p w14:paraId="6618FCC8" w14:textId="09DF4DA3" w:rsidR="0090558D" w:rsidRDefault="00C7002A" w:rsidP="00E126B6">
      <w:pPr>
        <w:pStyle w:val="Normal1"/>
        <w:spacing w:line="480" w:lineRule="auto"/>
        <w:contextualSpacing/>
        <w:rPr>
          <w:rFonts w:eastAsia="Times New Roman" w:cs="Times New Roman"/>
          <w:sz w:val="24"/>
          <w:szCs w:val="24"/>
        </w:rPr>
      </w:pPr>
      <w:r>
        <w:rPr>
          <w:rFonts w:eastAsia="Times New Roman" w:cs="Times New Roman"/>
          <w:sz w:val="24"/>
          <w:szCs w:val="24"/>
        </w:rPr>
        <w:tab/>
        <w:t>Since each</w:t>
      </w:r>
      <w:r w:rsidR="00CC3B97">
        <w:rPr>
          <w:rFonts w:eastAsia="Times New Roman" w:cs="Times New Roman"/>
          <w:sz w:val="24"/>
          <w:szCs w:val="24"/>
        </w:rPr>
        <w:t xml:space="preserve"> </w:t>
      </w:r>
      <w:r>
        <w:rPr>
          <w:rFonts w:eastAsia="Times New Roman" w:cs="Times New Roman"/>
          <w:sz w:val="24"/>
          <w:szCs w:val="24"/>
        </w:rPr>
        <w:t>local community has</w:t>
      </w:r>
      <w:r w:rsidR="00CC3B97">
        <w:rPr>
          <w:rFonts w:eastAsia="Times New Roman" w:cs="Times New Roman"/>
          <w:sz w:val="24"/>
          <w:szCs w:val="24"/>
        </w:rPr>
        <w:t xml:space="preserve"> different needs </w:t>
      </w:r>
      <w:r>
        <w:rPr>
          <w:rFonts w:eastAsia="Times New Roman" w:cs="Times New Roman"/>
          <w:sz w:val="24"/>
          <w:szCs w:val="24"/>
        </w:rPr>
        <w:t xml:space="preserve">public health needs, </w:t>
      </w:r>
      <w:r w:rsidR="00CC3B97">
        <w:rPr>
          <w:rFonts w:eastAsia="Times New Roman" w:cs="Times New Roman"/>
          <w:sz w:val="24"/>
          <w:szCs w:val="24"/>
        </w:rPr>
        <w:t xml:space="preserve">a logical framework is needed to </w:t>
      </w:r>
      <w:r w:rsidR="00A84F72">
        <w:rPr>
          <w:rFonts w:eastAsia="Times New Roman" w:cs="Times New Roman"/>
          <w:sz w:val="24"/>
          <w:szCs w:val="24"/>
        </w:rPr>
        <w:t xml:space="preserve">determine which public health needs should be addressed first. </w:t>
      </w:r>
      <w:r w:rsidR="00A84F72">
        <w:rPr>
          <w:rFonts w:eastAsia="Times New Roman" w:cs="Times New Roman"/>
          <w:sz w:val="24"/>
          <w:szCs w:val="24"/>
        </w:rPr>
        <w:lastRenderedPageBreak/>
        <w:t>This framework should focus on focus on preventing disease from occurring, not responding to it. The purpose of this framework is t</w:t>
      </w:r>
      <w:r>
        <w:rPr>
          <w:rFonts w:eastAsia="Times New Roman" w:cs="Times New Roman"/>
          <w:sz w:val="24"/>
          <w:szCs w:val="24"/>
        </w:rPr>
        <w:t xml:space="preserve">o maximize the impact of resources to best </w:t>
      </w:r>
      <w:r w:rsidR="00A84F72">
        <w:rPr>
          <w:rFonts w:eastAsia="Times New Roman" w:cs="Times New Roman"/>
          <w:sz w:val="24"/>
          <w:szCs w:val="24"/>
        </w:rPr>
        <w:t>improve global public health in 8 key areas.</w:t>
      </w:r>
    </w:p>
    <w:p w14:paraId="6131E0A7" w14:textId="77777777" w:rsidR="00E34E6B" w:rsidRPr="007A502E" w:rsidRDefault="00E34E6B" w:rsidP="00E126B6">
      <w:pPr>
        <w:pStyle w:val="Normal1"/>
        <w:spacing w:line="480" w:lineRule="auto"/>
        <w:contextualSpacing/>
        <w:rPr>
          <w:rFonts w:eastAsia="Times New Roman" w:cs="Times New Roman"/>
          <w:sz w:val="24"/>
          <w:szCs w:val="24"/>
        </w:rPr>
      </w:pPr>
    </w:p>
    <w:p w14:paraId="7B4323BA" w14:textId="3C3FAD20" w:rsidR="00651E2D" w:rsidRPr="00E275EC" w:rsidRDefault="00401329" w:rsidP="00E126B6">
      <w:pPr>
        <w:pStyle w:val="Normal1"/>
        <w:spacing w:line="480" w:lineRule="auto"/>
        <w:contextualSpacing/>
        <w:rPr>
          <w:sz w:val="24"/>
          <w:szCs w:val="24"/>
        </w:rPr>
      </w:pPr>
      <w:r>
        <w:rPr>
          <w:rFonts w:eastAsia="Times New Roman" w:cs="Times New Roman"/>
          <w:b/>
          <w:sz w:val="24"/>
          <w:szCs w:val="24"/>
        </w:rPr>
        <w:t xml:space="preserve">Potable </w:t>
      </w:r>
      <w:r w:rsidR="00981BC4" w:rsidRPr="00E275EC">
        <w:rPr>
          <w:rFonts w:eastAsia="Times New Roman" w:cs="Times New Roman"/>
          <w:b/>
          <w:sz w:val="24"/>
          <w:szCs w:val="24"/>
        </w:rPr>
        <w:t>Water</w:t>
      </w:r>
    </w:p>
    <w:p w14:paraId="11F12264" w14:textId="1CFEF6FC" w:rsidR="00003DE0" w:rsidRPr="00595FF3" w:rsidRDefault="00981BC4" w:rsidP="00595FF3">
      <w:pPr>
        <w:pStyle w:val="Normal1"/>
        <w:spacing w:line="480" w:lineRule="auto"/>
        <w:ind w:firstLine="720"/>
        <w:contextualSpacing/>
        <w:rPr>
          <w:sz w:val="24"/>
          <w:szCs w:val="24"/>
        </w:rPr>
      </w:pPr>
      <w:r w:rsidRPr="00E275EC">
        <w:rPr>
          <w:rFonts w:eastAsia="Times New Roman" w:cs="Times New Roman"/>
          <w:sz w:val="24"/>
          <w:szCs w:val="24"/>
        </w:rPr>
        <w:t xml:space="preserve">Access to potable water is the most important public health need and the cornerstone of improved sanitation and biosecurity. </w:t>
      </w:r>
      <w:r w:rsidR="00E93FF0">
        <w:rPr>
          <w:rFonts w:eastAsia="Times New Roman" w:cs="Times New Roman"/>
          <w:sz w:val="24"/>
          <w:szCs w:val="24"/>
        </w:rPr>
        <w:t>The combination of c</w:t>
      </w:r>
      <w:r w:rsidRPr="00E275EC">
        <w:rPr>
          <w:rFonts w:eastAsia="Times New Roman" w:cs="Times New Roman"/>
          <w:sz w:val="24"/>
          <w:szCs w:val="24"/>
        </w:rPr>
        <w:t xml:space="preserve">lean water, </w:t>
      </w:r>
      <w:r w:rsidR="005F5D75">
        <w:rPr>
          <w:rFonts w:eastAsia="Times New Roman" w:cs="Times New Roman"/>
          <w:sz w:val="24"/>
          <w:szCs w:val="24"/>
        </w:rPr>
        <w:t xml:space="preserve">adequate </w:t>
      </w:r>
      <w:r w:rsidRPr="00E275EC">
        <w:rPr>
          <w:rFonts w:eastAsia="Times New Roman" w:cs="Times New Roman"/>
          <w:sz w:val="24"/>
          <w:szCs w:val="24"/>
        </w:rPr>
        <w:t>sanitation</w:t>
      </w:r>
      <w:r w:rsidR="00E93FF0">
        <w:rPr>
          <w:rFonts w:eastAsia="Times New Roman" w:cs="Times New Roman"/>
          <w:sz w:val="24"/>
          <w:szCs w:val="24"/>
        </w:rPr>
        <w:t>,</w:t>
      </w:r>
      <w:r w:rsidRPr="00E275EC">
        <w:rPr>
          <w:rFonts w:eastAsia="Times New Roman" w:cs="Times New Roman"/>
          <w:sz w:val="24"/>
          <w:szCs w:val="24"/>
        </w:rPr>
        <w:t xml:space="preserve"> and </w:t>
      </w:r>
      <w:r w:rsidR="005F5D75">
        <w:rPr>
          <w:rFonts w:eastAsia="Times New Roman" w:cs="Times New Roman"/>
          <w:sz w:val="24"/>
          <w:szCs w:val="24"/>
        </w:rPr>
        <w:t xml:space="preserve">sufficient </w:t>
      </w:r>
      <w:r w:rsidR="005B4086">
        <w:rPr>
          <w:rFonts w:eastAsia="Times New Roman" w:cs="Times New Roman"/>
          <w:sz w:val="24"/>
          <w:szCs w:val="24"/>
        </w:rPr>
        <w:t>hygiene has</w:t>
      </w:r>
      <w:r w:rsidRPr="00E275EC">
        <w:rPr>
          <w:rFonts w:eastAsia="Times New Roman" w:cs="Times New Roman"/>
          <w:sz w:val="24"/>
          <w:szCs w:val="24"/>
        </w:rPr>
        <w:t xml:space="preserve"> the potential to prevent at least 9.1% of global disease </w:t>
      </w:r>
      <w:r w:rsidR="008D346F">
        <w:rPr>
          <w:rFonts w:eastAsia="Times New Roman" w:cs="Times New Roman"/>
          <w:sz w:val="24"/>
          <w:szCs w:val="24"/>
        </w:rPr>
        <w:t xml:space="preserve">burden </w:t>
      </w:r>
      <w:r w:rsidRPr="00E275EC">
        <w:rPr>
          <w:rFonts w:eastAsia="Times New Roman" w:cs="Times New Roman"/>
          <w:sz w:val="24"/>
          <w:szCs w:val="24"/>
        </w:rPr>
        <w:t xml:space="preserve">and 6.3% of all deaths </w:t>
      </w:r>
      <w:r w:rsidR="00E93FF0">
        <w:rPr>
          <w:rFonts w:eastAsia="Times New Roman" w:cs="Times New Roman"/>
          <w:sz w:val="24"/>
          <w:szCs w:val="24"/>
        </w:rPr>
        <w:t>worldwide</w:t>
      </w:r>
      <w:r w:rsidRPr="00E275EC">
        <w:rPr>
          <w:rFonts w:eastAsia="Times New Roman" w:cs="Times New Roman"/>
          <w:sz w:val="24"/>
          <w:szCs w:val="24"/>
        </w:rPr>
        <w:t>.</w:t>
      </w:r>
      <w:r w:rsidR="009518A9" w:rsidRPr="009518A9">
        <w:rPr>
          <w:rStyle w:val="EndnoteReference"/>
          <w:rFonts w:eastAsia="Times New Roman" w:cs="Times New Roman"/>
          <w:sz w:val="24"/>
          <w:szCs w:val="24"/>
        </w:rPr>
        <w:t xml:space="preserve"> </w:t>
      </w:r>
      <w:bookmarkStart w:id="1" w:name="_Ref442798172"/>
      <w:r w:rsidR="009518A9">
        <w:rPr>
          <w:rStyle w:val="EndnoteReference"/>
          <w:rFonts w:eastAsia="Times New Roman" w:cs="Times New Roman"/>
          <w:sz w:val="24"/>
          <w:szCs w:val="24"/>
        </w:rPr>
        <w:endnoteReference w:id="1"/>
      </w:r>
      <w:bookmarkEnd w:id="1"/>
      <w:r w:rsidR="00595FF3" w:rsidRPr="00595FF3">
        <w:rPr>
          <w:rFonts w:eastAsia="Times New Roman" w:cs="Times New Roman"/>
          <w:sz w:val="24"/>
          <w:szCs w:val="24"/>
          <w:highlight w:val="white"/>
        </w:rPr>
        <w:t xml:space="preserve"> </w:t>
      </w:r>
      <w:r w:rsidR="00595FF3" w:rsidRPr="00E275EC">
        <w:rPr>
          <w:rFonts w:eastAsia="Times New Roman" w:cs="Times New Roman"/>
          <w:sz w:val="24"/>
          <w:szCs w:val="24"/>
          <w:highlight w:val="white"/>
        </w:rPr>
        <w:t>T</w:t>
      </w:r>
      <w:r w:rsidR="00595FF3" w:rsidRPr="00E275EC">
        <w:rPr>
          <w:rFonts w:eastAsia="Times New Roman" w:cs="Times New Roman"/>
          <w:sz w:val="24"/>
          <w:szCs w:val="24"/>
        </w:rPr>
        <w:t xml:space="preserve">he </w:t>
      </w:r>
      <w:r w:rsidR="00595FF3">
        <w:rPr>
          <w:rFonts w:eastAsia="Times New Roman" w:cs="Times New Roman"/>
          <w:sz w:val="24"/>
          <w:szCs w:val="24"/>
        </w:rPr>
        <w:t>World Health Organization (</w:t>
      </w:r>
      <w:r w:rsidR="00595FF3" w:rsidRPr="00E275EC">
        <w:rPr>
          <w:rFonts w:eastAsia="Times New Roman" w:cs="Times New Roman"/>
          <w:sz w:val="24"/>
          <w:szCs w:val="24"/>
        </w:rPr>
        <w:t>WHO</w:t>
      </w:r>
      <w:r w:rsidR="00595FF3">
        <w:rPr>
          <w:rFonts w:eastAsia="Times New Roman" w:cs="Times New Roman"/>
          <w:sz w:val="24"/>
          <w:szCs w:val="24"/>
        </w:rPr>
        <w:t>)</w:t>
      </w:r>
      <w:r w:rsidR="00595FF3" w:rsidRPr="00E275EC">
        <w:rPr>
          <w:rFonts w:eastAsia="Times New Roman" w:cs="Times New Roman"/>
          <w:sz w:val="24"/>
          <w:szCs w:val="24"/>
        </w:rPr>
        <w:t xml:space="preserve"> defines safely managed drinking water in a household as being located on the premises, available when needed, and complying with fecal and chemical standards.</w:t>
      </w:r>
      <w:r w:rsidR="0078516D" w:rsidRPr="0078516D">
        <w:rPr>
          <w:rStyle w:val="EndnoteReference"/>
          <w:rFonts w:eastAsia="Times New Roman" w:cs="Times New Roman"/>
          <w:sz w:val="24"/>
          <w:szCs w:val="24"/>
        </w:rPr>
        <w:t xml:space="preserve"> </w:t>
      </w:r>
      <w:bookmarkStart w:id="2" w:name="_Ref442798728"/>
      <w:r w:rsidR="005D78E5" w:rsidRPr="00CD02B7">
        <w:rPr>
          <w:rStyle w:val="EndnoteReference"/>
          <w:rFonts w:eastAsia="Times New Roman" w:cs="Times New Roman"/>
          <w:sz w:val="24"/>
          <w:szCs w:val="24"/>
          <w:highlight w:val="white"/>
        </w:rPr>
        <w:endnoteReference w:id="2"/>
      </w:r>
      <w:bookmarkEnd w:id="2"/>
      <w:r w:rsidR="005D78E5">
        <w:rPr>
          <w:rFonts w:eastAsia="Times New Roman" w:cs="Times New Roman"/>
          <w:sz w:val="24"/>
          <w:szCs w:val="24"/>
        </w:rPr>
        <w:t xml:space="preserve"> </w:t>
      </w:r>
      <w:r w:rsidR="000A6F84" w:rsidRPr="00E275EC">
        <w:rPr>
          <w:rFonts w:eastAsia="Times New Roman" w:cs="Times New Roman"/>
          <w:sz w:val="24"/>
          <w:szCs w:val="24"/>
        </w:rPr>
        <w:t xml:space="preserve">While access to potable water </w:t>
      </w:r>
      <w:r w:rsidR="000A6F84" w:rsidRPr="00E275EC">
        <w:rPr>
          <w:rFonts w:eastAsia="Times New Roman" w:cs="Times New Roman"/>
          <w:sz w:val="24"/>
          <w:szCs w:val="24"/>
          <w:highlight w:val="white"/>
        </w:rPr>
        <w:t>is considered a basic human right</w:t>
      </w:r>
      <w:r w:rsidR="000A6F84">
        <w:rPr>
          <w:rFonts w:eastAsia="Times New Roman" w:cs="Times New Roman"/>
          <w:sz w:val="24"/>
          <w:szCs w:val="24"/>
        </w:rPr>
        <w:t>, in 2015</w:t>
      </w:r>
      <w:r w:rsidR="000A6F84" w:rsidRPr="00E275EC">
        <w:rPr>
          <w:rFonts w:eastAsia="Times New Roman" w:cs="Times New Roman"/>
          <w:sz w:val="24"/>
          <w:szCs w:val="24"/>
          <w:highlight w:val="white"/>
        </w:rPr>
        <w:t xml:space="preserve"> 1 in 10 people </w:t>
      </w:r>
      <w:r w:rsidR="000A6F84">
        <w:rPr>
          <w:rFonts w:eastAsia="Times New Roman" w:cs="Times New Roman"/>
          <w:sz w:val="24"/>
          <w:szCs w:val="24"/>
          <w:highlight w:val="white"/>
        </w:rPr>
        <w:t xml:space="preserve">still </w:t>
      </w:r>
      <w:r w:rsidR="000A6F84" w:rsidRPr="00E275EC">
        <w:rPr>
          <w:rFonts w:eastAsia="Times New Roman" w:cs="Times New Roman"/>
          <w:sz w:val="24"/>
          <w:szCs w:val="24"/>
          <w:highlight w:val="white"/>
        </w:rPr>
        <w:t>lacked access to safe water</w:t>
      </w:r>
      <w:r w:rsidR="00FE0DFF">
        <w:rPr>
          <w:rFonts w:eastAsia="Times New Roman" w:cs="Times New Roman"/>
          <w:sz w:val="24"/>
          <w:szCs w:val="24"/>
          <w:highlight w:val="white"/>
        </w:rPr>
        <w:t xml:space="preserve"> globally</w:t>
      </w:r>
      <w:r w:rsidR="000A6F84">
        <w:rPr>
          <w:rFonts w:eastAsia="Times New Roman" w:cs="Times New Roman"/>
          <w:sz w:val="24"/>
          <w:szCs w:val="24"/>
          <w:highlight w:val="white"/>
        </w:rPr>
        <w:t>.</w:t>
      </w:r>
      <w:r w:rsidR="005D78E5" w:rsidRPr="005D78E5">
        <w:rPr>
          <w:rFonts w:eastAsia="Times New Roman" w:cs="Times New Roman"/>
          <w:color w:val="008000"/>
          <w:sz w:val="24"/>
          <w:szCs w:val="24"/>
          <w:highlight w:val="white"/>
          <w:vertAlign w:val="superscript"/>
        </w:rPr>
        <w:t xml:space="preserve"> </w:t>
      </w:r>
      <w:r w:rsidR="005D78E5" w:rsidRPr="005D78E5">
        <w:rPr>
          <w:rFonts w:eastAsia="Times New Roman" w:cs="Times New Roman"/>
          <w:color w:val="008000"/>
          <w:sz w:val="24"/>
          <w:szCs w:val="24"/>
          <w:highlight w:val="white"/>
          <w:vertAlign w:val="superscript"/>
        </w:rPr>
        <w:fldChar w:fldCharType="begin"/>
      </w:r>
      <w:r w:rsidR="005D78E5" w:rsidRPr="005D78E5">
        <w:rPr>
          <w:rFonts w:eastAsia="Times New Roman" w:cs="Times New Roman"/>
          <w:sz w:val="24"/>
          <w:szCs w:val="24"/>
          <w:highlight w:val="white"/>
          <w:vertAlign w:val="superscript"/>
        </w:rPr>
        <w:instrText xml:space="preserve"> NOTEREF _Ref442798172 \h </w:instrText>
      </w:r>
      <w:r w:rsidR="005D78E5">
        <w:rPr>
          <w:rFonts w:eastAsia="Times New Roman" w:cs="Times New Roman"/>
          <w:color w:val="008000"/>
          <w:sz w:val="24"/>
          <w:szCs w:val="24"/>
          <w:highlight w:val="white"/>
          <w:vertAlign w:val="superscript"/>
        </w:rPr>
        <w:instrText xml:space="preserve"> \* MERGEFORMAT </w:instrText>
      </w:r>
      <w:r w:rsidR="005D78E5" w:rsidRPr="005D78E5">
        <w:rPr>
          <w:rFonts w:eastAsia="Times New Roman" w:cs="Times New Roman"/>
          <w:color w:val="008000"/>
          <w:sz w:val="24"/>
          <w:szCs w:val="24"/>
          <w:highlight w:val="white"/>
          <w:vertAlign w:val="superscript"/>
        </w:rPr>
      </w:r>
      <w:r w:rsidR="005D78E5" w:rsidRPr="005D78E5">
        <w:rPr>
          <w:rFonts w:eastAsia="Times New Roman" w:cs="Times New Roman"/>
          <w:color w:val="008000"/>
          <w:sz w:val="24"/>
          <w:szCs w:val="24"/>
          <w:highlight w:val="white"/>
          <w:vertAlign w:val="superscript"/>
        </w:rPr>
        <w:fldChar w:fldCharType="separate"/>
      </w:r>
      <w:r w:rsidR="00F41A24">
        <w:rPr>
          <w:rFonts w:eastAsia="Times New Roman" w:cs="Times New Roman"/>
          <w:sz w:val="24"/>
          <w:szCs w:val="24"/>
          <w:highlight w:val="white"/>
          <w:vertAlign w:val="superscript"/>
        </w:rPr>
        <w:t>1</w:t>
      </w:r>
      <w:r w:rsidR="005D78E5" w:rsidRPr="005D78E5">
        <w:rPr>
          <w:rFonts w:eastAsia="Times New Roman" w:cs="Times New Roman"/>
          <w:color w:val="008000"/>
          <w:sz w:val="24"/>
          <w:szCs w:val="24"/>
          <w:highlight w:val="white"/>
          <w:vertAlign w:val="superscript"/>
        </w:rPr>
        <w:fldChar w:fldCharType="end"/>
      </w:r>
      <w:r w:rsidR="005D78E5">
        <w:rPr>
          <w:rFonts w:eastAsia="Times New Roman" w:cs="Times New Roman"/>
          <w:color w:val="008000"/>
          <w:sz w:val="24"/>
          <w:szCs w:val="24"/>
          <w:highlight w:val="white"/>
          <w:vertAlign w:val="superscript"/>
        </w:rPr>
        <w:t xml:space="preserve">, </w:t>
      </w:r>
      <w:r w:rsidR="005D78E5" w:rsidRPr="005D78E5">
        <w:rPr>
          <w:rFonts w:eastAsia="Times New Roman" w:cs="Times New Roman"/>
          <w:sz w:val="24"/>
          <w:szCs w:val="24"/>
          <w:highlight w:val="white"/>
          <w:vertAlign w:val="superscript"/>
        </w:rPr>
        <w:fldChar w:fldCharType="begin"/>
      </w:r>
      <w:r w:rsidR="005D78E5" w:rsidRPr="005D78E5">
        <w:rPr>
          <w:rFonts w:eastAsia="Times New Roman" w:cs="Times New Roman"/>
          <w:sz w:val="24"/>
          <w:szCs w:val="24"/>
          <w:highlight w:val="white"/>
          <w:vertAlign w:val="superscript"/>
        </w:rPr>
        <w:instrText xml:space="preserve"> NOTEREF _Ref442798728 \h </w:instrText>
      </w:r>
      <w:r w:rsidR="005D78E5">
        <w:rPr>
          <w:rFonts w:eastAsia="Times New Roman" w:cs="Times New Roman"/>
          <w:sz w:val="24"/>
          <w:szCs w:val="24"/>
          <w:highlight w:val="white"/>
          <w:vertAlign w:val="superscript"/>
        </w:rPr>
        <w:instrText xml:space="preserve"> \* MERGEFORMAT </w:instrText>
      </w:r>
      <w:r w:rsidR="005D78E5" w:rsidRPr="005D78E5">
        <w:rPr>
          <w:rFonts w:eastAsia="Times New Roman" w:cs="Times New Roman"/>
          <w:sz w:val="24"/>
          <w:szCs w:val="24"/>
          <w:highlight w:val="white"/>
          <w:vertAlign w:val="superscript"/>
        </w:rPr>
      </w:r>
      <w:r w:rsidR="005D78E5" w:rsidRPr="005D78E5">
        <w:rPr>
          <w:rFonts w:eastAsia="Times New Roman" w:cs="Times New Roman"/>
          <w:sz w:val="24"/>
          <w:szCs w:val="24"/>
          <w:highlight w:val="white"/>
          <w:vertAlign w:val="superscript"/>
        </w:rPr>
        <w:fldChar w:fldCharType="separate"/>
      </w:r>
      <w:r w:rsidR="00F41A24">
        <w:rPr>
          <w:rFonts w:eastAsia="Times New Roman" w:cs="Times New Roman"/>
          <w:sz w:val="24"/>
          <w:szCs w:val="24"/>
          <w:highlight w:val="white"/>
          <w:vertAlign w:val="superscript"/>
        </w:rPr>
        <w:t>2</w:t>
      </w:r>
      <w:r w:rsidR="005D78E5" w:rsidRPr="005D78E5">
        <w:rPr>
          <w:rFonts w:eastAsia="Times New Roman" w:cs="Times New Roman"/>
          <w:sz w:val="24"/>
          <w:szCs w:val="24"/>
          <w:highlight w:val="white"/>
          <w:vertAlign w:val="superscript"/>
        </w:rPr>
        <w:fldChar w:fldCharType="end"/>
      </w:r>
      <w:r w:rsidR="0078516D" w:rsidRPr="005D78E5">
        <w:rPr>
          <w:rFonts w:eastAsia="Times New Roman" w:cs="Times New Roman"/>
          <w:sz w:val="24"/>
          <w:szCs w:val="24"/>
          <w:highlight w:val="white"/>
          <w:vertAlign w:val="superscript"/>
        </w:rPr>
        <w:t>,</w:t>
      </w:r>
      <w:bookmarkStart w:id="3" w:name="_Ref442866708"/>
      <w:r w:rsidR="00FF64D2">
        <w:rPr>
          <w:rFonts w:eastAsia="Times New Roman" w:cs="Times New Roman"/>
          <w:sz w:val="24"/>
          <w:szCs w:val="24"/>
          <w:highlight w:val="white"/>
          <w:vertAlign w:val="superscript"/>
        </w:rPr>
        <w:t xml:space="preserve"> </w:t>
      </w:r>
      <w:r w:rsidR="0078516D" w:rsidRPr="005D78E5">
        <w:rPr>
          <w:rStyle w:val="EndnoteReference"/>
          <w:rFonts w:eastAsia="Times New Roman" w:cs="Times New Roman"/>
          <w:sz w:val="24"/>
          <w:szCs w:val="24"/>
          <w:highlight w:val="white"/>
        </w:rPr>
        <w:endnoteReference w:id="3"/>
      </w:r>
      <w:bookmarkEnd w:id="3"/>
      <w:r w:rsidR="005D78E5" w:rsidRPr="00595FF3">
        <w:rPr>
          <w:sz w:val="24"/>
          <w:szCs w:val="24"/>
        </w:rPr>
        <w:t xml:space="preserve"> </w:t>
      </w:r>
    </w:p>
    <w:p w14:paraId="7C18E4CC" w14:textId="675EEEF9" w:rsidR="00651E2D" w:rsidRPr="00E275EC" w:rsidRDefault="000A6F84" w:rsidP="00003DE0">
      <w:pPr>
        <w:pStyle w:val="Normal1"/>
        <w:spacing w:line="480" w:lineRule="auto"/>
        <w:ind w:firstLine="720"/>
        <w:contextualSpacing/>
        <w:rPr>
          <w:sz w:val="24"/>
          <w:szCs w:val="24"/>
        </w:rPr>
      </w:pPr>
      <w:r>
        <w:rPr>
          <w:rFonts w:eastAsia="Times New Roman" w:cs="Times New Roman"/>
          <w:sz w:val="24"/>
          <w:szCs w:val="24"/>
        </w:rPr>
        <w:t>Increased access to c</w:t>
      </w:r>
      <w:r w:rsidR="00981BC4" w:rsidRPr="00E275EC">
        <w:rPr>
          <w:rFonts w:eastAsia="Times New Roman" w:cs="Times New Roman"/>
          <w:sz w:val="24"/>
          <w:szCs w:val="24"/>
        </w:rPr>
        <w:t xml:space="preserve">lean water is necessary </w:t>
      </w:r>
      <w:r w:rsidR="00FE0DFF">
        <w:rPr>
          <w:rFonts w:eastAsia="Times New Roman" w:cs="Times New Roman"/>
          <w:sz w:val="24"/>
          <w:szCs w:val="24"/>
        </w:rPr>
        <w:t xml:space="preserve">to prevent </w:t>
      </w:r>
      <w:r w:rsidR="00981BC4" w:rsidRPr="00E275EC">
        <w:rPr>
          <w:rFonts w:eastAsia="Times New Roman" w:cs="Times New Roman"/>
          <w:sz w:val="24"/>
          <w:szCs w:val="24"/>
        </w:rPr>
        <w:t>diseases contracted from contaminated water, including fecal-oral route transmission diseases like diarrhea, and is required in the treatment of many diseases</w:t>
      </w:r>
      <w:r w:rsidR="00750E7C">
        <w:rPr>
          <w:rFonts w:eastAsia="Times New Roman" w:cs="Times New Roman"/>
          <w:sz w:val="24"/>
          <w:szCs w:val="24"/>
        </w:rPr>
        <w:t>.</w:t>
      </w:r>
      <w:r w:rsidR="005D78E5" w:rsidRPr="005D78E5">
        <w:rPr>
          <w:rFonts w:eastAsia="Times New Roman" w:cs="Times New Roman"/>
          <w:color w:val="008000"/>
          <w:sz w:val="24"/>
          <w:szCs w:val="24"/>
          <w:vertAlign w:val="superscript"/>
        </w:rPr>
        <w:fldChar w:fldCharType="begin"/>
      </w:r>
      <w:r w:rsidR="005D78E5" w:rsidRPr="005D78E5">
        <w:rPr>
          <w:rFonts w:eastAsia="Times New Roman" w:cs="Times New Roman"/>
          <w:sz w:val="24"/>
          <w:szCs w:val="24"/>
          <w:vertAlign w:val="superscript"/>
        </w:rPr>
        <w:instrText xml:space="preserve"> NOTEREF _Ref442798172 \h </w:instrText>
      </w:r>
      <w:r w:rsidR="005D78E5">
        <w:rPr>
          <w:rFonts w:eastAsia="Times New Roman" w:cs="Times New Roman"/>
          <w:color w:val="008000"/>
          <w:sz w:val="24"/>
          <w:szCs w:val="24"/>
          <w:vertAlign w:val="superscript"/>
        </w:rPr>
        <w:instrText xml:space="preserve"> \* MERGEFORMAT </w:instrText>
      </w:r>
      <w:r w:rsidR="005D78E5" w:rsidRPr="005D78E5">
        <w:rPr>
          <w:rFonts w:eastAsia="Times New Roman" w:cs="Times New Roman"/>
          <w:color w:val="008000"/>
          <w:sz w:val="24"/>
          <w:szCs w:val="24"/>
          <w:vertAlign w:val="superscript"/>
        </w:rPr>
      </w:r>
      <w:r w:rsidR="005D78E5" w:rsidRPr="005D78E5">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1</w:t>
      </w:r>
      <w:r w:rsidR="005D78E5" w:rsidRPr="005D78E5">
        <w:rPr>
          <w:rFonts w:eastAsia="Times New Roman" w:cs="Times New Roman"/>
          <w:color w:val="008000"/>
          <w:sz w:val="24"/>
          <w:szCs w:val="24"/>
          <w:vertAlign w:val="superscript"/>
        </w:rPr>
        <w:fldChar w:fldCharType="end"/>
      </w:r>
      <w:r w:rsidR="005D78E5" w:rsidRPr="005D78E5">
        <w:rPr>
          <w:rFonts w:eastAsia="Times New Roman" w:cs="Times New Roman"/>
          <w:color w:val="008000"/>
          <w:sz w:val="24"/>
          <w:szCs w:val="24"/>
          <w:vertAlign w:val="superscript"/>
        </w:rPr>
        <w:t>,</w:t>
      </w:r>
      <w:r w:rsidR="005D78E5">
        <w:rPr>
          <w:rFonts w:eastAsia="Times New Roman" w:cs="Times New Roman"/>
          <w:color w:val="008000"/>
          <w:sz w:val="24"/>
          <w:szCs w:val="24"/>
          <w:vertAlign w:val="superscript"/>
        </w:rPr>
        <w:fldChar w:fldCharType="begin"/>
      </w:r>
      <w:r w:rsidR="005D78E5">
        <w:rPr>
          <w:rFonts w:eastAsia="Times New Roman" w:cs="Times New Roman"/>
          <w:color w:val="008000"/>
          <w:sz w:val="24"/>
          <w:szCs w:val="24"/>
          <w:vertAlign w:val="superscript"/>
        </w:rPr>
        <w:instrText xml:space="preserve"> NOTEREF _Ref442798728 \h </w:instrText>
      </w:r>
      <w:r w:rsidR="005D78E5">
        <w:rPr>
          <w:rFonts w:eastAsia="Times New Roman" w:cs="Times New Roman"/>
          <w:color w:val="008000"/>
          <w:sz w:val="24"/>
          <w:szCs w:val="24"/>
          <w:vertAlign w:val="superscript"/>
        </w:rPr>
      </w:r>
      <w:r w:rsidR="005D78E5">
        <w:rPr>
          <w:rFonts w:eastAsia="Times New Roman" w:cs="Times New Roman"/>
          <w:color w:val="008000"/>
          <w:sz w:val="24"/>
          <w:szCs w:val="24"/>
          <w:vertAlign w:val="superscript"/>
        </w:rPr>
        <w:fldChar w:fldCharType="separate"/>
      </w:r>
      <w:r w:rsidR="00F41A24">
        <w:rPr>
          <w:rFonts w:eastAsia="Times New Roman" w:cs="Times New Roman"/>
          <w:color w:val="008000"/>
          <w:sz w:val="24"/>
          <w:szCs w:val="24"/>
          <w:vertAlign w:val="superscript"/>
        </w:rPr>
        <w:t>2</w:t>
      </w:r>
      <w:r w:rsidR="005D78E5">
        <w:rPr>
          <w:rFonts w:eastAsia="Times New Roman" w:cs="Times New Roman"/>
          <w:color w:val="008000"/>
          <w:sz w:val="24"/>
          <w:szCs w:val="24"/>
          <w:vertAlign w:val="superscript"/>
        </w:rPr>
        <w:fldChar w:fldCharType="end"/>
      </w:r>
      <w:r w:rsidR="00981BC4" w:rsidRPr="00E275EC">
        <w:rPr>
          <w:rFonts w:eastAsia="Times New Roman" w:cs="Times New Roman"/>
          <w:sz w:val="24"/>
          <w:szCs w:val="24"/>
        </w:rPr>
        <w:t xml:space="preserve"> </w:t>
      </w:r>
      <w:r w:rsidR="00595FF3">
        <w:rPr>
          <w:rFonts w:eastAsia="Times New Roman" w:cs="Times New Roman"/>
          <w:sz w:val="24"/>
          <w:szCs w:val="24"/>
        </w:rPr>
        <w:t>Additionally,</w:t>
      </w:r>
      <w:r w:rsidR="00595FF3" w:rsidRPr="00E275EC">
        <w:rPr>
          <w:rFonts w:eastAsia="Times New Roman" w:cs="Times New Roman"/>
          <w:sz w:val="24"/>
          <w:szCs w:val="24"/>
        </w:rPr>
        <w:t xml:space="preserve"> </w:t>
      </w:r>
      <w:r w:rsidR="00981BC4" w:rsidRPr="00E275EC">
        <w:rPr>
          <w:rFonts w:eastAsia="Times New Roman" w:cs="Times New Roman"/>
          <w:sz w:val="24"/>
          <w:szCs w:val="24"/>
        </w:rPr>
        <w:t xml:space="preserve">clean water for sanitary purposes is integral </w:t>
      </w:r>
      <w:r w:rsidR="00FE0DFF">
        <w:rPr>
          <w:rFonts w:eastAsia="Times New Roman" w:cs="Times New Roman"/>
          <w:sz w:val="24"/>
          <w:szCs w:val="24"/>
        </w:rPr>
        <w:t>to preventing</w:t>
      </w:r>
      <w:r w:rsidR="00981BC4" w:rsidRPr="00E275EC">
        <w:rPr>
          <w:rFonts w:eastAsia="Times New Roman" w:cs="Times New Roman"/>
          <w:sz w:val="24"/>
          <w:szCs w:val="24"/>
        </w:rPr>
        <w:t xml:space="preserve"> disease transmission because personal hygiene (predominantly </w:t>
      </w:r>
      <w:proofErr w:type="spellStart"/>
      <w:r w:rsidR="00981BC4" w:rsidRPr="00E275EC">
        <w:rPr>
          <w:rFonts w:eastAsia="Times New Roman" w:cs="Times New Roman"/>
          <w:sz w:val="24"/>
          <w:szCs w:val="24"/>
        </w:rPr>
        <w:t>handwashing</w:t>
      </w:r>
      <w:proofErr w:type="spellEnd"/>
      <w:r w:rsidR="00981BC4" w:rsidRPr="00E275EC">
        <w:rPr>
          <w:rFonts w:eastAsia="Times New Roman" w:cs="Times New Roman"/>
          <w:sz w:val="24"/>
          <w:szCs w:val="24"/>
        </w:rPr>
        <w:t>) is the only absolute protective barrier for blocking fec</w:t>
      </w:r>
      <w:r w:rsidR="00EF3495">
        <w:rPr>
          <w:rFonts w:eastAsia="Times New Roman" w:cs="Times New Roman"/>
          <w:sz w:val="24"/>
          <w:szCs w:val="24"/>
        </w:rPr>
        <w:t xml:space="preserve">al-oral routes of </w:t>
      </w:r>
      <w:r w:rsidR="00595FF3">
        <w:rPr>
          <w:rFonts w:eastAsia="Times New Roman" w:cs="Times New Roman"/>
          <w:sz w:val="24"/>
          <w:szCs w:val="24"/>
        </w:rPr>
        <w:t xml:space="preserve">disease </w:t>
      </w:r>
      <w:r w:rsidR="00EF3495">
        <w:rPr>
          <w:rFonts w:eastAsia="Times New Roman" w:cs="Times New Roman"/>
          <w:sz w:val="24"/>
          <w:szCs w:val="24"/>
        </w:rPr>
        <w:t>transmission</w:t>
      </w:r>
      <w:r w:rsidR="00750E7C">
        <w:rPr>
          <w:rFonts w:eastAsia="Times New Roman" w:cs="Times New Roman"/>
          <w:sz w:val="24"/>
          <w:szCs w:val="24"/>
        </w:rPr>
        <w:t>.</w:t>
      </w:r>
      <w:r w:rsidR="00411C11">
        <w:rPr>
          <w:rStyle w:val="EndnoteReference"/>
          <w:rFonts w:eastAsia="Times New Roman" w:cs="Times New Roman"/>
          <w:sz w:val="24"/>
          <w:szCs w:val="24"/>
        </w:rPr>
        <w:endnoteReference w:id="4"/>
      </w:r>
      <w:r w:rsidR="00EF3495">
        <w:rPr>
          <w:rFonts w:eastAsia="Times New Roman" w:cs="Times New Roman"/>
          <w:sz w:val="24"/>
          <w:szCs w:val="24"/>
        </w:rPr>
        <w:t xml:space="preserve"> </w:t>
      </w:r>
      <w:r w:rsidR="00981BC4" w:rsidRPr="00E275EC">
        <w:rPr>
          <w:rFonts w:eastAsia="Times New Roman" w:cs="Times New Roman"/>
          <w:sz w:val="24"/>
          <w:szCs w:val="24"/>
        </w:rPr>
        <w:t xml:space="preserve">Studies show that </w:t>
      </w:r>
      <w:r w:rsidR="00CE20A4">
        <w:rPr>
          <w:rFonts w:eastAsia="Times New Roman" w:cs="Times New Roman"/>
          <w:sz w:val="24"/>
          <w:szCs w:val="24"/>
        </w:rPr>
        <w:t xml:space="preserve">washing hands with soap </w:t>
      </w:r>
      <w:r w:rsidR="00981BC4" w:rsidRPr="00E275EC">
        <w:rPr>
          <w:rFonts w:eastAsia="Times New Roman" w:cs="Times New Roman"/>
          <w:sz w:val="24"/>
          <w:szCs w:val="24"/>
        </w:rPr>
        <w:t>can decrease the incidence of diarrhea, severe intestinal infections, shigellosis, and pneumonia i</w:t>
      </w:r>
      <w:r w:rsidR="00750E7C">
        <w:rPr>
          <w:rFonts w:eastAsia="Times New Roman" w:cs="Times New Roman"/>
          <w:sz w:val="24"/>
          <w:szCs w:val="24"/>
        </w:rPr>
        <w:t>n children by approximately 50%.</w:t>
      </w:r>
      <w:r w:rsidR="00411C11" w:rsidRPr="0007513E">
        <w:rPr>
          <w:rStyle w:val="EndnoteReference"/>
          <w:rFonts w:eastAsia="Times New Roman" w:cs="Times New Roman"/>
          <w:sz w:val="24"/>
          <w:szCs w:val="24"/>
        </w:rPr>
        <w:endnoteReference w:id="5"/>
      </w:r>
      <w:r w:rsidR="00411C11" w:rsidRPr="0007513E">
        <w:rPr>
          <w:rFonts w:eastAsia="Times New Roman" w:cs="Times New Roman"/>
          <w:sz w:val="24"/>
          <w:szCs w:val="24"/>
          <w:vertAlign w:val="superscript"/>
        </w:rPr>
        <w:t>,</w:t>
      </w:r>
      <w:r w:rsidR="00411C11">
        <w:rPr>
          <w:rStyle w:val="EndnoteReference"/>
          <w:rFonts w:eastAsia="Times New Roman" w:cs="Times New Roman"/>
          <w:sz w:val="24"/>
          <w:szCs w:val="24"/>
        </w:rPr>
        <w:endnoteReference w:id="6"/>
      </w:r>
      <w:r w:rsidR="00411C11">
        <w:rPr>
          <w:rFonts w:eastAsia="Times New Roman" w:cs="Times New Roman"/>
          <w:sz w:val="24"/>
          <w:szCs w:val="24"/>
        </w:rPr>
        <w:t xml:space="preserve"> </w:t>
      </w:r>
      <w:r w:rsidR="00750E7C">
        <w:rPr>
          <w:rFonts w:eastAsia="Times New Roman" w:cs="Times New Roman"/>
          <w:sz w:val="24"/>
          <w:szCs w:val="24"/>
        </w:rPr>
        <w:t xml:space="preserve"> </w:t>
      </w:r>
      <w:r w:rsidR="00981BC4" w:rsidRPr="00E275EC" w:rsidDel="00003DE0">
        <w:rPr>
          <w:rFonts w:eastAsia="Times New Roman" w:cs="Times New Roman"/>
          <w:sz w:val="24"/>
          <w:szCs w:val="24"/>
        </w:rPr>
        <w:t>Universally improved drinking and washing water has the potential to reduce contraction of diarrhea by 45% and morbidity by 21% worldwide.</w:t>
      </w:r>
      <w:r w:rsidR="00411C11" w:rsidRPr="00411C11" w:rsidDel="00003DE0">
        <w:rPr>
          <w:rStyle w:val="EndnoteReference"/>
          <w:rFonts w:eastAsia="Times New Roman" w:cs="Times New Roman"/>
          <w:sz w:val="24"/>
          <w:szCs w:val="24"/>
        </w:rPr>
        <w:t xml:space="preserve"> </w:t>
      </w:r>
      <w:r w:rsidR="004B5A7F">
        <w:rPr>
          <w:rStyle w:val="EndnoteReference"/>
          <w:rFonts w:eastAsia="Times New Roman" w:cs="Times New Roman"/>
          <w:sz w:val="24"/>
          <w:szCs w:val="24"/>
        </w:rPr>
        <w:endnoteReference w:id="7"/>
      </w:r>
      <w:r w:rsidR="00981BC4" w:rsidRPr="00E275EC" w:rsidDel="00003DE0">
        <w:rPr>
          <w:rFonts w:eastAsia="Times New Roman" w:cs="Times New Roman"/>
          <w:sz w:val="24"/>
          <w:szCs w:val="24"/>
        </w:rPr>
        <w:t>Diarrhea alone is a significant health issue</w:t>
      </w:r>
      <w:r w:rsidR="00FE0DFF">
        <w:rPr>
          <w:rFonts w:eastAsia="Times New Roman" w:cs="Times New Roman"/>
          <w:sz w:val="24"/>
          <w:szCs w:val="24"/>
        </w:rPr>
        <w:t>:</w:t>
      </w:r>
      <w:r w:rsidR="00981BC4" w:rsidRPr="00E275EC" w:rsidDel="00003DE0">
        <w:rPr>
          <w:rFonts w:eastAsia="Times New Roman" w:cs="Times New Roman"/>
          <w:sz w:val="24"/>
          <w:szCs w:val="24"/>
        </w:rPr>
        <w:t xml:space="preserve"> diarrheal disease </w:t>
      </w:r>
      <w:r w:rsidR="00981BC4" w:rsidRPr="00E275EC" w:rsidDel="00003DE0">
        <w:rPr>
          <w:rFonts w:eastAsia="Times New Roman" w:cs="Times New Roman"/>
          <w:sz w:val="24"/>
          <w:szCs w:val="24"/>
        </w:rPr>
        <w:lastRenderedPageBreak/>
        <w:t xml:space="preserve">remains a leading cause </w:t>
      </w:r>
      <w:r w:rsidR="00CE20A4" w:rsidDel="00003DE0">
        <w:rPr>
          <w:rFonts w:eastAsia="Times New Roman" w:cs="Times New Roman"/>
          <w:sz w:val="24"/>
          <w:szCs w:val="24"/>
        </w:rPr>
        <w:t xml:space="preserve">of </w:t>
      </w:r>
      <w:r w:rsidR="00981BC4" w:rsidRPr="00E275EC" w:rsidDel="00003DE0">
        <w:rPr>
          <w:rFonts w:eastAsia="Times New Roman" w:cs="Times New Roman"/>
          <w:sz w:val="24"/>
          <w:szCs w:val="24"/>
        </w:rPr>
        <w:t xml:space="preserve">child morbidity and </w:t>
      </w:r>
      <w:r w:rsidR="00FE0DFF">
        <w:rPr>
          <w:rFonts w:eastAsia="Times New Roman" w:cs="Times New Roman"/>
          <w:sz w:val="24"/>
          <w:szCs w:val="24"/>
        </w:rPr>
        <w:t xml:space="preserve">the </w:t>
      </w:r>
      <w:r w:rsidR="00981BC4" w:rsidRPr="00E275EC" w:rsidDel="00003DE0">
        <w:rPr>
          <w:rFonts w:eastAsia="Times New Roman" w:cs="Times New Roman"/>
          <w:sz w:val="24"/>
          <w:szCs w:val="24"/>
        </w:rPr>
        <w:t xml:space="preserve">second </w:t>
      </w:r>
      <w:r w:rsidR="00FE0DFF">
        <w:rPr>
          <w:rFonts w:eastAsia="Times New Roman" w:cs="Times New Roman"/>
          <w:sz w:val="24"/>
          <w:szCs w:val="24"/>
        </w:rPr>
        <w:t>greatest</w:t>
      </w:r>
      <w:r w:rsidR="00FE0DFF" w:rsidRPr="00E275EC" w:rsidDel="00003DE0">
        <w:rPr>
          <w:rFonts w:eastAsia="Times New Roman" w:cs="Times New Roman"/>
          <w:sz w:val="24"/>
          <w:szCs w:val="24"/>
        </w:rPr>
        <w:t xml:space="preserve"> </w:t>
      </w:r>
      <w:r w:rsidR="00981BC4" w:rsidRPr="00E275EC" w:rsidDel="00003DE0">
        <w:rPr>
          <w:rFonts w:eastAsia="Times New Roman" w:cs="Times New Roman"/>
          <w:sz w:val="24"/>
          <w:szCs w:val="24"/>
        </w:rPr>
        <w:t>cause of mortality in children under 5 years old in the world.</w:t>
      </w:r>
      <w:r w:rsidR="004B5A7F">
        <w:rPr>
          <w:rStyle w:val="EndnoteReference"/>
          <w:rFonts w:eastAsia="Times New Roman" w:cs="Times New Roman"/>
          <w:sz w:val="24"/>
          <w:szCs w:val="24"/>
        </w:rPr>
        <w:endnoteReference w:id="8"/>
      </w:r>
    </w:p>
    <w:p w14:paraId="4776A9CC" w14:textId="68E77CA3" w:rsidR="0006760F" w:rsidRPr="00FE1287" w:rsidRDefault="00FE0DFF" w:rsidP="00FE1287">
      <w:pPr>
        <w:pStyle w:val="Normal1"/>
        <w:spacing w:line="480" w:lineRule="auto"/>
        <w:ind w:firstLine="720"/>
        <w:contextualSpacing/>
        <w:rPr>
          <w:rFonts w:eastAsia="Times New Roman" w:cs="Times New Roman"/>
          <w:sz w:val="24"/>
          <w:szCs w:val="24"/>
        </w:rPr>
      </w:pPr>
      <w:r>
        <w:rPr>
          <w:rFonts w:eastAsia="Times New Roman" w:cs="Times New Roman"/>
          <w:sz w:val="24"/>
          <w:szCs w:val="24"/>
          <w:highlight w:val="white"/>
        </w:rPr>
        <w:t>Access to fresh drinking water</w:t>
      </w:r>
      <w:r w:rsidR="00FF52BE" w:rsidRPr="00E275EC" w:rsidDel="00003DE0">
        <w:rPr>
          <w:rFonts w:eastAsia="Times New Roman" w:cs="Times New Roman"/>
          <w:sz w:val="24"/>
          <w:szCs w:val="24"/>
          <w:highlight w:val="white"/>
        </w:rPr>
        <w:t xml:space="preserve"> is limited by </w:t>
      </w:r>
      <w:r>
        <w:rPr>
          <w:rFonts w:eastAsia="Times New Roman" w:cs="Times New Roman"/>
          <w:sz w:val="24"/>
          <w:szCs w:val="24"/>
          <w:highlight w:val="white"/>
        </w:rPr>
        <w:t xml:space="preserve">the </w:t>
      </w:r>
      <w:r w:rsidR="00FF52BE" w:rsidRPr="00E275EC" w:rsidDel="00003DE0">
        <w:rPr>
          <w:rFonts w:eastAsia="Times New Roman" w:cs="Times New Roman"/>
          <w:sz w:val="24"/>
          <w:szCs w:val="24"/>
          <w:highlight w:val="white"/>
        </w:rPr>
        <w:t>availability</w:t>
      </w:r>
      <w:r w:rsidR="0075545D">
        <w:rPr>
          <w:rFonts w:eastAsia="Times New Roman" w:cs="Times New Roman"/>
          <w:sz w:val="24"/>
          <w:szCs w:val="24"/>
          <w:highlight w:val="white"/>
        </w:rPr>
        <w:t>,</w:t>
      </w:r>
      <w:r w:rsidR="00FF52BE" w:rsidRPr="00E275EC" w:rsidDel="00003DE0">
        <w:rPr>
          <w:rFonts w:eastAsia="Times New Roman" w:cs="Times New Roman"/>
          <w:sz w:val="24"/>
          <w:szCs w:val="24"/>
          <w:highlight w:val="white"/>
        </w:rPr>
        <w:t xml:space="preserve"> management</w:t>
      </w:r>
      <w:r w:rsidR="0075545D">
        <w:rPr>
          <w:rFonts w:eastAsia="Times New Roman" w:cs="Times New Roman"/>
          <w:sz w:val="24"/>
          <w:szCs w:val="24"/>
          <w:highlight w:val="white"/>
        </w:rPr>
        <w:t>, and equitable distribution</w:t>
      </w:r>
      <w:r w:rsidR="00FF52BE" w:rsidRPr="00E275EC" w:rsidDel="00003DE0">
        <w:rPr>
          <w:rFonts w:eastAsia="Times New Roman" w:cs="Times New Roman"/>
          <w:sz w:val="24"/>
          <w:szCs w:val="24"/>
          <w:highlight w:val="white"/>
        </w:rPr>
        <w:t xml:space="preserve"> of freshwater sources</w:t>
      </w:r>
      <w:r w:rsidR="005B4086">
        <w:rPr>
          <w:rFonts w:eastAsia="Times New Roman" w:cs="Times New Roman"/>
          <w:sz w:val="24"/>
          <w:szCs w:val="24"/>
          <w:highlight w:val="white"/>
        </w:rPr>
        <w:t>, and sanitation infrastructure</w:t>
      </w:r>
      <w:r w:rsidR="00FF52BE" w:rsidRPr="00E275EC" w:rsidDel="00003DE0">
        <w:rPr>
          <w:rFonts w:eastAsia="Times New Roman" w:cs="Times New Roman"/>
          <w:sz w:val="24"/>
          <w:szCs w:val="24"/>
          <w:highlight w:val="white"/>
        </w:rPr>
        <w:t xml:space="preserve">. </w:t>
      </w:r>
      <w:r w:rsidR="0075545D">
        <w:rPr>
          <w:rFonts w:eastAsia="Times New Roman" w:cs="Times New Roman"/>
          <w:sz w:val="24"/>
          <w:szCs w:val="24"/>
        </w:rPr>
        <w:t>Universal a</w:t>
      </w:r>
      <w:r w:rsidR="003B31AB">
        <w:rPr>
          <w:rFonts w:eastAsia="Times New Roman" w:cs="Times New Roman"/>
          <w:sz w:val="24"/>
          <w:szCs w:val="24"/>
        </w:rPr>
        <w:t xml:space="preserve">ccess </w:t>
      </w:r>
      <w:r w:rsidR="00B81991">
        <w:rPr>
          <w:rFonts w:eastAsia="Times New Roman" w:cs="Times New Roman"/>
          <w:sz w:val="24"/>
          <w:szCs w:val="24"/>
        </w:rPr>
        <w:t xml:space="preserve">to potable water has beneficial secondary effects to public health. For example, </w:t>
      </w:r>
      <w:r w:rsidR="0075545D">
        <w:rPr>
          <w:rFonts w:eastAsia="Times New Roman" w:cs="Times New Roman"/>
          <w:sz w:val="24"/>
          <w:szCs w:val="24"/>
        </w:rPr>
        <w:t>d</w:t>
      </w:r>
      <w:r w:rsidR="00981BC4" w:rsidRPr="00E275EC">
        <w:rPr>
          <w:rFonts w:eastAsia="Times New Roman" w:cs="Times New Roman"/>
          <w:sz w:val="24"/>
          <w:szCs w:val="24"/>
        </w:rPr>
        <w:t>iarrhea and other waterborne illnesses are a principal reason for both school and workplace absenteeism.</w:t>
      </w:r>
      <w:r w:rsidR="00411C11" w:rsidRPr="00411C11">
        <w:rPr>
          <w:rStyle w:val="EndnoteReference"/>
          <w:rFonts w:eastAsia="Times New Roman" w:cs="Times New Roman"/>
          <w:sz w:val="24"/>
          <w:szCs w:val="24"/>
        </w:rPr>
        <w:t xml:space="preserve"> </w:t>
      </w:r>
      <w:bookmarkStart w:id="4" w:name="_Ref442799044"/>
      <w:r w:rsidR="00411C11">
        <w:rPr>
          <w:rStyle w:val="EndnoteReference"/>
          <w:rFonts w:eastAsia="Times New Roman" w:cs="Times New Roman"/>
          <w:sz w:val="24"/>
          <w:szCs w:val="24"/>
        </w:rPr>
        <w:endnoteReference w:id="9"/>
      </w:r>
      <w:bookmarkEnd w:id="4"/>
      <w:r w:rsidR="00981BC4" w:rsidRPr="00E275EC">
        <w:rPr>
          <w:rFonts w:eastAsia="Times New Roman" w:cs="Times New Roman"/>
          <w:sz w:val="24"/>
          <w:szCs w:val="24"/>
          <w:highlight w:val="white"/>
        </w:rPr>
        <w:t xml:space="preserve"> </w:t>
      </w:r>
      <w:r w:rsidR="0075545D">
        <w:rPr>
          <w:rFonts w:eastAsia="Times New Roman" w:cs="Times New Roman"/>
          <w:sz w:val="24"/>
          <w:szCs w:val="24"/>
          <w:highlight w:val="white"/>
        </w:rPr>
        <w:t xml:space="preserve">Increasing access to potable water therefore produces </w:t>
      </w:r>
      <w:r w:rsidR="0075545D" w:rsidRPr="00E275EC">
        <w:rPr>
          <w:rFonts w:eastAsia="Times New Roman" w:cs="Times New Roman"/>
          <w:sz w:val="24"/>
          <w:szCs w:val="24"/>
        </w:rPr>
        <w:t>concomitant benefits for education and worker absenteeism</w:t>
      </w:r>
      <w:r w:rsidR="0075545D">
        <w:rPr>
          <w:rFonts w:eastAsia="Times New Roman" w:cs="Times New Roman"/>
          <w:sz w:val="24"/>
          <w:szCs w:val="24"/>
        </w:rPr>
        <w:t>.</w:t>
      </w:r>
      <w:r w:rsidR="0075545D" w:rsidRPr="00E275EC">
        <w:rPr>
          <w:rFonts w:eastAsia="Times New Roman" w:cs="Times New Roman"/>
          <w:sz w:val="24"/>
          <w:szCs w:val="24"/>
          <w:highlight w:val="white"/>
        </w:rPr>
        <w:t xml:space="preserve"> </w:t>
      </w:r>
      <w:r w:rsidR="00981BC4" w:rsidRPr="00E275EC">
        <w:rPr>
          <w:rFonts w:eastAsia="Times New Roman" w:cs="Times New Roman"/>
          <w:sz w:val="24"/>
          <w:szCs w:val="24"/>
          <w:highlight w:val="white"/>
        </w:rPr>
        <w:t xml:space="preserve">Additionally, </w:t>
      </w:r>
      <w:r w:rsidR="00981BC4" w:rsidRPr="00E275EC">
        <w:rPr>
          <w:rFonts w:eastAsia="Times New Roman" w:cs="Times New Roman"/>
          <w:sz w:val="24"/>
          <w:szCs w:val="24"/>
        </w:rPr>
        <w:t>improved water facilities enable more children, particularly girls, to attend school because of the reduced burden for time spent collecting water</w:t>
      </w:r>
      <w:r w:rsidR="00411C11">
        <w:rPr>
          <w:rFonts w:eastAsia="Times New Roman" w:cs="Times New Roman"/>
          <w:sz w:val="24"/>
          <w:szCs w:val="24"/>
        </w:rPr>
        <w:t xml:space="preserve">. </w:t>
      </w:r>
      <w:bookmarkStart w:id="5" w:name="_Ref442867574"/>
      <w:r w:rsidR="00411C11" w:rsidRPr="00CD02B7">
        <w:rPr>
          <w:rStyle w:val="EndnoteReference"/>
          <w:rFonts w:eastAsia="Times New Roman" w:cs="Times New Roman"/>
          <w:sz w:val="24"/>
          <w:szCs w:val="24"/>
        </w:rPr>
        <w:endnoteReference w:id="10"/>
      </w:r>
      <w:bookmarkEnd w:id="5"/>
      <w:r w:rsidR="00411C11" w:rsidRPr="000A6F84">
        <w:rPr>
          <w:rFonts w:eastAsia="Times New Roman" w:cs="Times New Roman"/>
          <w:sz w:val="24"/>
          <w:szCs w:val="24"/>
          <w:vertAlign w:val="superscript"/>
        </w:rPr>
        <w:t>,</w:t>
      </w:r>
      <w:r w:rsidR="00411C11" w:rsidRPr="00CD02B7">
        <w:rPr>
          <w:rStyle w:val="EndnoteReference"/>
          <w:rFonts w:eastAsia="Times New Roman" w:cs="Times New Roman"/>
          <w:sz w:val="24"/>
          <w:szCs w:val="24"/>
        </w:rPr>
        <w:endnoteReference w:id="11"/>
      </w:r>
      <w:r w:rsidR="00CD02B7">
        <w:rPr>
          <w:rFonts w:eastAsia="Times New Roman" w:cs="Times New Roman"/>
          <w:sz w:val="24"/>
          <w:szCs w:val="24"/>
          <w:vertAlign w:val="superscript"/>
        </w:rPr>
        <w:t xml:space="preserve"> </w:t>
      </w:r>
      <w:r w:rsidR="00411C11">
        <w:rPr>
          <w:rFonts w:eastAsia="Times New Roman" w:cs="Times New Roman"/>
          <w:color w:val="008000"/>
          <w:sz w:val="24"/>
          <w:szCs w:val="24"/>
        </w:rPr>
        <w:fldChar w:fldCharType="begin"/>
      </w:r>
      <w:r w:rsidR="00411C11">
        <w:rPr>
          <w:rFonts w:eastAsia="Times New Roman" w:cs="Times New Roman"/>
          <w:sz w:val="24"/>
          <w:szCs w:val="24"/>
          <w:vertAlign w:val="superscript"/>
        </w:rPr>
        <w:instrText xml:space="preserve"> NOTEREF _Ref442799044 \h </w:instrText>
      </w:r>
      <w:r w:rsidR="00411C11">
        <w:rPr>
          <w:rFonts w:eastAsia="Times New Roman" w:cs="Times New Roman"/>
          <w:color w:val="008000"/>
          <w:sz w:val="24"/>
          <w:szCs w:val="24"/>
        </w:rPr>
      </w:r>
      <w:r w:rsidR="00411C11">
        <w:rPr>
          <w:rFonts w:eastAsia="Times New Roman" w:cs="Times New Roman"/>
          <w:color w:val="008000"/>
          <w:sz w:val="24"/>
          <w:szCs w:val="24"/>
        </w:rPr>
        <w:fldChar w:fldCharType="separate"/>
      </w:r>
      <w:r w:rsidR="00F41A24">
        <w:rPr>
          <w:rFonts w:eastAsia="Times New Roman" w:cs="Times New Roman"/>
          <w:sz w:val="24"/>
          <w:szCs w:val="24"/>
          <w:vertAlign w:val="superscript"/>
        </w:rPr>
        <w:t>9</w:t>
      </w:r>
      <w:r w:rsidR="00411C11">
        <w:rPr>
          <w:rFonts w:eastAsia="Times New Roman" w:cs="Times New Roman"/>
          <w:color w:val="008000"/>
          <w:sz w:val="24"/>
          <w:szCs w:val="24"/>
        </w:rPr>
        <w:fldChar w:fldCharType="end"/>
      </w:r>
      <w:r w:rsidR="00CD02B7">
        <w:rPr>
          <w:rFonts w:eastAsia="Times New Roman" w:cs="Times New Roman"/>
          <w:sz w:val="24"/>
          <w:szCs w:val="24"/>
          <w:vertAlign w:val="superscript"/>
        </w:rPr>
        <w:t xml:space="preserve"> </w:t>
      </w:r>
      <w:bookmarkStart w:id="6" w:name="_Ref442866860"/>
      <w:r w:rsidR="00411C11" w:rsidRPr="00CD02B7">
        <w:rPr>
          <w:rStyle w:val="EndnoteReference"/>
          <w:rFonts w:eastAsia="Times New Roman" w:cs="Times New Roman"/>
          <w:sz w:val="24"/>
          <w:szCs w:val="24"/>
        </w:rPr>
        <w:endnoteReference w:id="12"/>
      </w:r>
      <w:bookmarkEnd w:id="6"/>
      <w:r w:rsidR="00F41A24">
        <w:rPr>
          <w:rFonts w:eastAsia="Times New Roman" w:cs="Times New Roman"/>
          <w:sz w:val="24"/>
          <w:szCs w:val="24"/>
          <w:vertAlign w:val="superscript"/>
        </w:rPr>
        <w:t xml:space="preserve">  </w:t>
      </w:r>
      <w:r w:rsidR="00EF2064">
        <w:rPr>
          <w:rFonts w:eastAsia="Times New Roman" w:cs="Times New Roman"/>
          <w:sz w:val="24"/>
          <w:szCs w:val="24"/>
        </w:rPr>
        <w:t>These secondary</w:t>
      </w:r>
      <w:r w:rsidR="006F6E64">
        <w:rPr>
          <w:rFonts w:eastAsia="Times New Roman" w:cs="Times New Roman"/>
          <w:sz w:val="24"/>
          <w:szCs w:val="24"/>
        </w:rPr>
        <w:t xml:space="preserve"> effects</w:t>
      </w:r>
      <w:r w:rsidR="00EF2064">
        <w:rPr>
          <w:rFonts w:eastAsia="Times New Roman" w:cs="Times New Roman"/>
          <w:sz w:val="24"/>
          <w:szCs w:val="24"/>
        </w:rPr>
        <w:t xml:space="preserve"> further reduce disease </w:t>
      </w:r>
      <w:r w:rsidR="00194B1A">
        <w:rPr>
          <w:rFonts w:eastAsia="Times New Roman" w:cs="Times New Roman"/>
          <w:sz w:val="24"/>
          <w:szCs w:val="24"/>
        </w:rPr>
        <w:t xml:space="preserve">burden </w:t>
      </w:r>
      <w:r w:rsidR="00EF2064">
        <w:rPr>
          <w:rFonts w:eastAsia="Times New Roman" w:cs="Times New Roman"/>
          <w:sz w:val="24"/>
          <w:szCs w:val="24"/>
        </w:rPr>
        <w:t xml:space="preserve">and will be discussed in </w:t>
      </w:r>
      <w:r w:rsidR="00BF103F">
        <w:rPr>
          <w:rFonts w:eastAsia="Times New Roman" w:cs="Times New Roman"/>
          <w:sz w:val="24"/>
          <w:szCs w:val="24"/>
        </w:rPr>
        <w:t>subsequent</w:t>
      </w:r>
      <w:r w:rsidR="006F6E64">
        <w:rPr>
          <w:rFonts w:eastAsia="Times New Roman" w:cs="Times New Roman"/>
          <w:sz w:val="24"/>
          <w:szCs w:val="24"/>
        </w:rPr>
        <w:t xml:space="preserve"> sections in order </w:t>
      </w:r>
      <w:r w:rsidR="0006760F">
        <w:rPr>
          <w:rFonts w:eastAsia="Times New Roman" w:cs="Times New Roman"/>
          <w:sz w:val="24"/>
          <w:szCs w:val="24"/>
        </w:rPr>
        <w:t xml:space="preserve">of their </w:t>
      </w:r>
      <w:r w:rsidR="006F6E64">
        <w:rPr>
          <w:rFonts w:eastAsia="Times New Roman" w:cs="Times New Roman"/>
          <w:sz w:val="24"/>
          <w:szCs w:val="24"/>
        </w:rPr>
        <w:t>relative importance (Figure 1).</w:t>
      </w:r>
    </w:p>
    <w:p w14:paraId="346AC41D" w14:textId="77777777" w:rsidR="00FE1287" w:rsidRDefault="00FE1287" w:rsidP="00E44120">
      <w:pPr>
        <w:pStyle w:val="Normal1"/>
        <w:spacing w:line="480" w:lineRule="auto"/>
        <w:contextualSpacing/>
        <w:outlineLvl w:val="0"/>
        <w:rPr>
          <w:rFonts w:eastAsia="Times New Roman" w:cs="Times New Roman"/>
          <w:b/>
          <w:sz w:val="24"/>
          <w:szCs w:val="24"/>
        </w:rPr>
      </w:pPr>
    </w:p>
    <w:p w14:paraId="100EF3B1" w14:textId="53F12AC6" w:rsidR="00651E2D" w:rsidRPr="00187E3F" w:rsidRDefault="00981BC4" w:rsidP="00E44120">
      <w:pPr>
        <w:pStyle w:val="Normal1"/>
        <w:spacing w:line="480" w:lineRule="auto"/>
        <w:contextualSpacing/>
        <w:outlineLvl w:val="0"/>
        <w:rPr>
          <w:rFonts w:eastAsia="Times New Roman" w:cs="Times New Roman"/>
          <w:sz w:val="24"/>
          <w:szCs w:val="24"/>
        </w:rPr>
      </w:pPr>
      <w:r w:rsidRPr="00E275EC">
        <w:rPr>
          <w:rFonts w:eastAsia="Times New Roman" w:cs="Times New Roman"/>
          <w:b/>
          <w:sz w:val="24"/>
          <w:szCs w:val="24"/>
        </w:rPr>
        <w:t>Food and Nutrition</w:t>
      </w:r>
    </w:p>
    <w:p w14:paraId="28A77B89" w14:textId="7079FD97" w:rsidR="00651E2D" w:rsidRPr="004B5A7F" w:rsidRDefault="00BE3472" w:rsidP="004B5A7F">
      <w:pPr>
        <w:pStyle w:val="Normal1"/>
        <w:spacing w:line="480" w:lineRule="auto"/>
        <w:ind w:firstLine="720"/>
        <w:contextualSpacing/>
        <w:rPr>
          <w:sz w:val="24"/>
          <w:szCs w:val="24"/>
          <w:vertAlign w:val="superscript"/>
        </w:rPr>
      </w:pPr>
      <w:r>
        <w:rPr>
          <w:rFonts w:eastAsia="Times New Roman" w:cs="Times New Roman"/>
          <w:sz w:val="24"/>
          <w:szCs w:val="24"/>
        </w:rPr>
        <w:t xml:space="preserve">Access to sufficient and </w:t>
      </w:r>
      <w:r w:rsidR="00981BC4" w:rsidRPr="00E275EC">
        <w:rPr>
          <w:rFonts w:eastAsia="Times New Roman" w:cs="Times New Roman"/>
          <w:sz w:val="24"/>
          <w:szCs w:val="24"/>
        </w:rPr>
        <w:t xml:space="preserve">nutritious food is imperative to human survival and disease prevention, yet a significant proportion of the human population </w:t>
      </w:r>
      <w:r w:rsidR="00CD02B7">
        <w:rPr>
          <w:rFonts w:eastAsia="Times New Roman" w:cs="Times New Roman"/>
          <w:sz w:val="24"/>
          <w:szCs w:val="24"/>
        </w:rPr>
        <w:t>is not</w:t>
      </w:r>
      <w:r w:rsidR="00981BC4" w:rsidRPr="00E275EC">
        <w:rPr>
          <w:rFonts w:eastAsia="Times New Roman" w:cs="Times New Roman"/>
          <w:sz w:val="24"/>
          <w:szCs w:val="24"/>
        </w:rPr>
        <w:t xml:space="preserve"> </w:t>
      </w:r>
      <w:r>
        <w:rPr>
          <w:rFonts w:eastAsia="Times New Roman" w:cs="Times New Roman"/>
          <w:sz w:val="24"/>
          <w:szCs w:val="24"/>
        </w:rPr>
        <w:t>food secu</w:t>
      </w:r>
      <w:r w:rsidR="00CD02B7">
        <w:rPr>
          <w:rFonts w:eastAsia="Times New Roman" w:cs="Times New Roman"/>
          <w:sz w:val="24"/>
          <w:szCs w:val="24"/>
        </w:rPr>
        <w:t>re</w:t>
      </w:r>
      <w:r w:rsidR="004B5A7F">
        <w:rPr>
          <w:rFonts w:eastAsia="Times New Roman" w:cs="Times New Roman"/>
          <w:sz w:val="24"/>
          <w:szCs w:val="24"/>
        </w:rPr>
        <w:t>.</w:t>
      </w:r>
      <w:bookmarkStart w:id="7" w:name="_Ref442799785"/>
      <w:r w:rsidR="004B5A7F" w:rsidRPr="00CD02B7">
        <w:rPr>
          <w:rStyle w:val="EndnoteReference"/>
          <w:rFonts w:eastAsia="Times New Roman" w:cs="Times New Roman"/>
          <w:sz w:val="24"/>
          <w:szCs w:val="24"/>
        </w:rPr>
        <w:endnoteReference w:id="13"/>
      </w:r>
      <w:bookmarkEnd w:id="7"/>
      <w:r w:rsidR="004B5A7F" w:rsidRPr="00CD02B7">
        <w:rPr>
          <w:rFonts w:eastAsia="Times New Roman" w:cs="Times New Roman"/>
          <w:sz w:val="24"/>
          <w:szCs w:val="24"/>
          <w:vertAlign w:val="superscript"/>
        </w:rPr>
        <w:t>,</w:t>
      </w:r>
      <w:r w:rsidR="004B5A7F">
        <w:rPr>
          <w:rFonts w:eastAsia="Times New Roman" w:cs="Times New Roman"/>
          <w:sz w:val="24"/>
          <w:szCs w:val="24"/>
          <w:vertAlign w:val="superscript"/>
        </w:rPr>
        <w:t xml:space="preserve"> </w:t>
      </w:r>
      <w:r w:rsidR="004B5A7F" w:rsidRPr="00CD02B7">
        <w:rPr>
          <w:rStyle w:val="EndnoteReference"/>
          <w:rFonts w:eastAsia="Times New Roman" w:cs="Times New Roman"/>
          <w:sz w:val="24"/>
          <w:szCs w:val="24"/>
        </w:rPr>
        <w:endnoteReference w:id="14"/>
      </w:r>
      <w:r w:rsidR="004B5A7F" w:rsidRPr="00CD02B7">
        <w:rPr>
          <w:rFonts w:eastAsia="Times New Roman" w:cs="Times New Roman"/>
          <w:sz w:val="24"/>
          <w:szCs w:val="24"/>
          <w:vertAlign w:val="superscript"/>
        </w:rPr>
        <w:t xml:space="preserve">, </w:t>
      </w:r>
      <w:r w:rsidR="004B5A7F" w:rsidRPr="00CD02B7">
        <w:rPr>
          <w:rStyle w:val="EndnoteReference"/>
          <w:rFonts w:eastAsia="Times New Roman" w:cs="Times New Roman"/>
          <w:sz w:val="24"/>
          <w:szCs w:val="24"/>
        </w:rPr>
        <w:endnoteReference w:id="15"/>
      </w:r>
      <w:r w:rsidR="004B5A7F" w:rsidRPr="00CD02B7">
        <w:rPr>
          <w:rFonts w:eastAsia="Times New Roman" w:cs="Times New Roman"/>
          <w:sz w:val="24"/>
          <w:szCs w:val="24"/>
          <w:vertAlign w:val="superscript"/>
        </w:rPr>
        <w:t xml:space="preserve">, </w:t>
      </w:r>
      <w:bookmarkStart w:id="8" w:name="_Ref442800625"/>
      <w:r w:rsidR="004B5A7F">
        <w:rPr>
          <w:rStyle w:val="EndnoteReference"/>
          <w:rFonts w:eastAsia="Times New Roman" w:cs="Times New Roman"/>
          <w:sz w:val="24"/>
          <w:szCs w:val="24"/>
        </w:rPr>
        <w:endnoteReference w:id="16"/>
      </w:r>
      <w:bookmarkEnd w:id="8"/>
      <w:r w:rsidR="004B5A7F" w:rsidRPr="00E275EC">
        <w:rPr>
          <w:rFonts w:eastAsia="Times New Roman" w:cs="Times New Roman"/>
          <w:sz w:val="24"/>
          <w:szCs w:val="24"/>
        </w:rPr>
        <w:t xml:space="preserve"> </w:t>
      </w:r>
      <w:r w:rsidR="002D19BE" w:rsidRPr="00CD02B7">
        <w:rPr>
          <w:rFonts w:eastAsia="Times New Roman" w:cs="Times New Roman"/>
          <w:sz w:val="24"/>
          <w:szCs w:val="24"/>
          <w:vertAlign w:val="superscript"/>
        </w:rPr>
        <w:t xml:space="preserve"> </w:t>
      </w:r>
      <w:r w:rsidR="00556F94">
        <w:rPr>
          <w:rFonts w:eastAsia="Times New Roman" w:cs="Times New Roman"/>
          <w:sz w:val="24"/>
          <w:szCs w:val="24"/>
        </w:rPr>
        <w:t xml:space="preserve">Food </w:t>
      </w:r>
      <w:r w:rsidR="00A4535D">
        <w:rPr>
          <w:rFonts w:eastAsia="Times New Roman" w:cs="Times New Roman"/>
          <w:sz w:val="24"/>
          <w:szCs w:val="24"/>
        </w:rPr>
        <w:t>in</w:t>
      </w:r>
      <w:r w:rsidR="00556F94">
        <w:rPr>
          <w:rFonts w:eastAsia="Times New Roman" w:cs="Times New Roman"/>
          <w:sz w:val="24"/>
          <w:szCs w:val="24"/>
        </w:rPr>
        <w:t>security</w:t>
      </w:r>
      <w:r w:rsidR="00981BC4" w:rsidRPr="00E275EC">
        <w:rPr>
          <w:rFonts w:eastAsia="Times New Roman" w:cs="Times New Roman"/>
          <w:sz w:val="24"/>
          <w:szCs w:val="24"/>
        </w:rPr>
        <w:t xml:space="preserve"> </w:t>
      </w:r>
      <w:r w:rsidR="000E0D85">
        <w:rPr>
          <w:rFonts w:eastAsia="Times New Roman" w:cs="Times New Roman"/>
          <w:sz w:val="24"/>
          <w:szCs w:val="24"/>
        </w:rPr>
        <w:t xml:space="preserve">is the </w:t>
      </w:r>
      <w:r w:rsidR="002D7C6D">
        <w:rPr>
          <w:rFonts w:eastAsia="Times New Roman" w:cs="Times New Roman"/>
          <w:sz w:val="24"/>
          <w:szCs w:val="24"/>
        </w:rPr>
        <w:t>in</w:t>
      </w:r>
      <w:r w:rsidR="00981BC4" w:rsidRPr="00E275EC">
        <w:rPr>
          <w:rFonts w:eastAsia="Times New Roman" w:cs="Times New Roman"/>
          <w:sz w:val="24"/>
          <w:szCs w:val="24"/>
        </w:rPr>
        <w:t xml:space="preserve">ability to acquire nutritious food through </w:t>
      </w:r>
      <w:r w:rsidR="00A4535D">
        <w:rPr>
          <w:rFonts w:eastAsia="Times New Roman" w:cs="Times New Roman"/>
          <w:sz w:val="24"/>
          <w:szCs w:val="24"/>
        </w:rPr>
        <w:t xml:space="preserve">socially acceptable means and </w:t>
      </w:r>
      <w:r w:rsidR="00981BC4" w:rsidRPr="00E275EC">
        <w:rPr>
          <w:rFonts w:eastAsia="Times New Roman" w:cs="Times New Roman"/>
          <w:sz w:val="24"/>
          <w:szCs w:val="24"/>
        </w:rPr>
        <w:t xml:space="preserve">significantly </w:t>
      </w:r>
      <w:r w:rsidR="00A4535D" w:rsidRPr="00E275EC">
        <w:rPr>
          <w:rFonts w:eastAsia="Times New Roman" w:cs="Times New Roman"/>
          <w:sz w:val="24"/>
          <w:szCs w:val="24"/>
        </w:rPr>
        <w:t>contribute</w:t>
      </w:r>
      <w:r w:rsidR="00A4535D">
        <w:rPr>
          <w:rFonts w:eastAsia="Times New Roman" w:cs="Times New Roman"/>
          <w:sz w:val="24"/>
          <w:szCs w:val="24"/>
        </w:rPr>
        <w:t>s</w:t>
      </w:r>
      <w:r w:rsidR="00A4535D" w:rsidRPr="00E275EC">
        <w:rPr>
          <w:rFonts w:eastAsia="Times New Roman" w:cs="Times New Roman"/>
          <w:sz w:val="24"/>
          <w:szCs w:val="24"/>
        </w:rPr>
        <w:t xml:space="preserve"> </w:t>
      </w:r>
      <w:r w:rsidR="00981BC4" w:rsidRPr="00E275EC">
        <w:rPr>
          <w:rFonts w:eastAsia="Times New Roman" w:cs="Times New Roman"/>
          <w:sz w:val="24"/>
          <w:szCs w:val="24"/>
        </w:rPr>
        <w:t>to poor health</w:t>
      </w:r>
      <w:r w:rsidR="002D19BE">
        <w:rPr>
          <w:rFonts w:eastAsia="Times New Roman" w:cs="Times New Roman"/>
          <w:sz w:val="24"/>
          <w:szCs w:val="24"/>
        </w:rPr>
        <w:t>.</w:t>
      </w:r>
      <w:r w:rsidR="004B5A7F" w:rsidRPr="004B5A7F">
        <w:rPr>
          <w:rStyle w:val="EndnoteReference"/>
          <w:rFonts w:eastAsia="Times New Roman" w:cs="Times New Roman"/>
          <w:sz w:val="24"/>
          <w:szCs w:val="24"/>
        </w:rPr>
        <w:t xml:space="preserve"> </w:t>
      </w:r>
      <w:r w:rsidR="004B5A7F">
        <w:rPr>
          <w:rStyle w:val="EndnoteReference"/>
          <w:rFonts w:eastAsia="Times New Roman" w:cs="Times New Roman"/>
          <w:sz w:val="24"/>
          <w:szCs w:val="24"/>
        </w:rPr>
        <w:endnoteReference w:id="17"/>
      </w:r>
      <w:r w:rsidR="004B5A7F">
        <w:rPr>
          <w:rFonts w:eastAsia="Times New Roman" w:cs="Times New Roman"/>
          <w:sz w:val="24"/>
          <w:szCs w:val="24"/>
        </w:rPr>
        <w:t xml:space="preserve"> </w:t>
      </w:r>
      <w:r w:rsidR="00981BC4" w:rsidRPr="00E275EC">
        <w:rPr>
          <w:rFonts w:eastAsia="Times New Roman" w:cs="Times New Roman"/>
          <w:sz w:val="24"/>
          <w:szCs w:val="24"/>
        </w:rPr>
        <w:t>Adults in food insufficient households are more likely to have unhealthy, nutrient-deficient diets, and food insecurity is associated with an increased rate of chronic illnesses including diabetes, heart disease, and high blood pressure</w:t>
      </w:r>
      <w:r w:rsidR="002D19BE">
        <w:rPr>
          <w:rFonts w:eastAsia="Times New Roman" w:cs="Times New Roman"/>
          <w:sz w:val="24"/>
          <w:szCs w:val="24"/>
        </w:rPr>
        <w:t>.</w:t>
      </w:r>
      <w:r w:rsidR="004B5A7F" w:rsidRPr="004B5A7F">
        <w:rPr>
          <w:rStyle w:val="EndnoteReference"/>
          <w:rFonts w:eastAsia="Times New Roman" w:cs="Times New Roman"/>
          <w:sz w:val="24"/>
          <w:szCs w:val="24"/>
        </w:rPr>
        <w:t xml:space="preserve"> </w:t>
      </w:r>
      <w:r w:rsidR="004B5A7F" w:rsidRPr="00CD02B7">
        <w:rPr>
          <w:rStyle w:val="EndnoteReference"/>
          <w:rFonts w:eastAsia="Times New Roman" w:cs="Times New Roman"/>
          <w:sz w:val="24"/>
          <w:szCs w:val="24"/>
        </w:rPr>
        <w:endnoteReference w:id="18"/>
      </w:r>
      <w:r w:rsidR="004B5A7F" w:rsidRPr="00CD02B7">
        <w:rPr>
          <w:rFonts w:eastAsia="Times New Roman" w:cs="Times New Roman"/>
          <w:sz w:val="24"/>
          <w:szCs w:val="24"/>
          <w:vertAlign w:val="superscript"/>
        </w:rPr>
        <w:t>,</w:t>
      </w:r>
      <w:r w:rsidR="004B5A7F">
        <w:rPr>
          <w:rStyle w:val="EndnoteReference"/>
          <w:rFonts w:eastAsia="Times New Roman" w:cs="Times New Roman"/>
          <w:sz w:val="24"/>
          <w:szCs w:val="24"/>
        </w:rPr>
        <w:endnoteReference w:id="19"/>
      </w:r>
      <w:r w:rsidR="004B5A7F" w:rsidRPr="00E275EC">
        <w:rPr>
          <w:rFonts w:eastAsia="Times New Roman" w:cs="Times New Roman"/>
          <w:sz w:val="24"/>
          <w:szCs w:val="24"/>
        </w:rPr>
        <w:t xml:space="preserve">  </w:t>
      </w:r>
      <w:r w:rsidR="00981BC4" w:rsidRPr="00E275EC">
        <w:rPr>
          <w:rFonts w:eastAsia="Times New Roman" w:cs="Times New Roman"/>
          <w:sz w:val="24"/>
          <w:szCs w:val="24"/>
        </w:rPr>
        <w:t>When food insecurit</w:t>
      </w:r>
      <w:r w:rsidR="00474574">
        <w:rPr>
          <w:rFonts w:eastAsia="Times New Roman" w:cs="Times New Roman"/>
          <w:sz w:val="24"/>
          <w:szCs w:val="24"/>
        </w:rPr>
        <w:t xml:space="preserve">y </w:t>
      </w:r>
      <w:r w:rsidR="00C11E82">
        <w:rPr>
          <w:rFonts w:eastAsia="Times New Roman" w:cs="Times New Roman"/>
          <w:sz w:val="24"/>
          <w:szCs w:val="24"/>
        </w:rPr>
        <w:t xml:space="preserve">develops </w:t>
      </w:r>
      <w:r w:rsidR="00474574">
        <w:rPr>
          <w:rFonts w:eastAsia="Times New Roman" w:cs="Times New Roman"/>
          <w:sz w:val="24"/>
          <w:szCs w:val="24"/>
        </w:rPr>
        <w:t>into malnutrition</w:t>
      </w:r>
      <w:r w:rsidR="00981BC4" w:rsidRPr="00E275EC">
        <w:rPr>
          <w:rFonts w:eastAsia="Times New Roman" w:cs="Times New Roman"/>
          <w:sz w:val="24"/>
          <w:szCs w:val="24"/>
        </w:rPr>
        <w:t xml:space="preserve">, the health risks </w:t>
      </w:r>
      <w:r w:rsidR="00C11E82">
        <w:rPr>
          <w:rFonts w:eastAsia="Times New Roman" w:cs="Times New Roman"/>
          <w:sz w:val="24"/>
          <w:szCs w:val="24"/>
        </w:rPr>
        <w:t>increase</w:t>
      </w:r>
      <w:r w:rsidR="002D19BE">
        <w:rPr>
          <w:rFonts w:eastAsia="Times New Roman" w:cs="Times New Roman"/>
          <w:sz w:val="24"/>
          <w:szCs w:val="24"/>
        </w:rPr>
        <w:t xml:space="preserve">. </w:t>
      </w:r>
      <w:r w:rsidR="004B5A7F" w:rsidRPr="004B5A7F">
        <w:rPr>
          <w:rFonts w:eastAsia="Times New Roman" w:cs="Times New Roman"/>
          <w:sz w:val="24"/>
          <w:szCs w:val="24"/>
          <w:vertAlign w:val="superscript"/>
        </w:rPr>
        <w:fldChar w:fldCharType="begin"/>
      </w:r>
      <w:r w:rsidR="004B5A7F" w:rsidRPr="004B5A7F">
        <w:rPr>
          <w:rFonts w:eastAsia="Times New Roman" w:cs="Times New Roman"/>
          <w:sz w:val="24"/>
          <w:szCs w:val="24"/>
          <w:vertAlign w:val="superscript"/>
        </w:rPr>
        <w:instrText xml:space="preserve"> NOTEREF _Ref442799785 \h  \* MERGEFORMAT </w:instrText>
      </w:r>
      <w:r w:rsidR="004B5A7F" w:rsidRPr="004B5A7F">
        <w:rPr>
          <w:rFonts w:eastAsia="Times New Roman" w:cs="Times New Roman"/>
          <w:sz w:val="24"/>
          <w:szCs w:val="24"/>
          <w:vertAlign w:val="superscript"/>
        </w:rPr>
      </w:r>
      <w:r w:rsidR="004B5A7F" w:rsidRPr="004B5A7F">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13</w:t>
      </w:r>
      <w:r w:rsidR="004B5A7F" w:rsidRPr="004B5A7F">
        <w:rPr>
          <w:rFonts w:eastAsia="Times New Roman" w:cs="Times New Roman"/>
          <w:sz w:val="24"/>
          <w:szCs w:val="24"/>
          <w:vertAlign w:val="superscript"/>
        </w:rPr>
        <w:fldChar w:fldCharType="end"/>
      </w:r>
      <w:r w:rsidR="004B5A7F">
        <w:rPr>
          <w:sz w:val="24"/>
          <w:szCs w:val="24"/>
          <w:vertAlign w:val="superscript"/>
        </w:rPr>
        <w:t xml:space="preserve">, </w:t>
      </w:r>
      <w:bookmarkStart w:id="9" w:name="_Ref442799995"/>
      <w:r w:rsidR="004B5A7F" w:rsidRPr="004B5A7F">
        <w:rPr>
          <w:rStyle w:val="EndnoteReference"/>
          <w:rFonts w:eastAsia="Times New Roman" w:cs="Times New Roman"/>
          <w:sz w:val="24"/>
          <w:szCs w:val="24"/>
        </w:rPr>
        <w:endnoteReference w:id="20"/>
      </w:r>
      <w:bookmarkEnd w:id="9"/>
      <w:r w:rsidR="004B5A7F" w:rsidRPr="004B5A7F">
        <w:rPr>
          <w:rFonts w:eastAsia="Times New Roman" w:cs="Times New Roman"/>
          <w:sz w:val="24"/>
          <w:szCs w:val="24"/>
          <w:vertAlign w:val="superscript"/>
        </w:rPr>
        <w:t xml:space="preserve"> </w:t>
      </w:r>
    </w:p>
    <w:p w14:paraId="3C3AED05" w14:textId="66B2CD94" w:rsidR="00651E2D" w:rsidRPr="00E275EC" w:rsidRDefault="00981BC4" w:rsidP="00A4535D">
      <w:pPr>
        <w:pStyle w:val="Normal1"/>
        <w:spacing w:line="480" w:lineRule="auto"/>
        <w:ind w:firstLine="720"/>
        <w:contextualSpacing/>
        <w:rPr>
          <w:sz w:val="24"/>
          <w:szCs w:val="24"/>
        </w:rPr>
      </w:pPr>
      <w:r w:rsidRPr="00E275EC">
        <w:rPr>
          <w:rFonts w:eastAsia="Times New Roman" w:cs="Times New Roman"/>
          <w:sz w:val="24"/>
          <w:szCs w:val="24"/>
        </w:rPr>
        <w:lastRenderedPageBreak/>
        <w:t>Malnutrition</w:t>
      </w:r>
      <w:r w:rsidRPr="00E275EC">
        <w:rPr>
          <w:rFonts w:eastAsia="Times New Roman" w:cs="Times New Roman"/>
          <w:color w:val="222222"/>
          <w:sz w:val="24"/>
          <w:szCs w:val="24"/>
          <w:highlight w:val="white"/>
        </w:rPr>
        <w:t xml:space="preserve"> </w:t>
      </w:r>
      <w:r w:rsidRPr="00E275EC">
        <w:rPr>
          <w:rFonts w:eastAsia="Times New Roman" w:cs="Times New Roman"/>
          <w:sz w:val="24"/>
          <w:szCs w:val="24"/>
        </w:rPr>
        <w:t>and extreme food deficiencies significantly</w:t>
      </w:r>
      <w:r w:rsidR="00C26AAA">
        <w:rPr>
          <w:rFonts w:eastAsia="Times New Roman" w:cs="Times New Roman"/>
          <w:sz w:val="24"/>
          <w:szCs w:val="24"/>
        </w:rPr>
        <w:t xml:space="preserve"> </w:t>
      </w:r>
      <w:r w:rsidR="00135987">
        <w:rPr>
          <w:rFonts w:eastAsia="Times New Roman" w:cs="Times New Roman"/>
          <w:sz w:val="24"/>
          <w:szCs w:val="24"/>
        </w:rPr>
        <w:t>impair</w:t>
      </w:r>
      <w:r w:rsidRPr="00E275EC">
        <w:rPr>
          <w:rFonts w:eastAsia="Times New Roman" w:cs="Times New Roman"/>
          <w:sz w:val="24"/>
          <w:szCs w:val="24"/>
        </w:rPr>
        <w:t xml:space="preserve"> the health and development of individuals. The cyclical relationship between malnutrition and immune response dysfunction makes malnourished individuals particularly susceptible to infection and disease</w:t>
      </w:r>
      <w:r w:rsidR="002D19BE">
        <w:rPr>
          <w:rFonts w:eastAsia="Times New Roman" w:cs="Times New Roman"/>
          <w:sz w:val="24"/>
          <w:szCs w:val="24"/>
        </w:rPr>
        <w:t>.</w:t>
      </w:r>
      <w:r w:rsidR="004B5A7F" w:rsidRPr="00DE70AE">
        <w:rPr>
          <w:rFonts w:eastAsia="Times New Roman" w:cs="Times New Roman"/>
          <w:color w:val="000000" w:themeColor="text1"/>
          <w:sz w:val="24"/>
          <w:szCs w:val="24"/>
        </w:rPr>
        <w:fldChar w:fldCharType="begin"/>
      </w:r>
      <w:r w:rsidR="004B5A7F" w:rsidRPr="00DE70AE">
        <w:rPr>
          <w:rStyle w:val="EndnoteReference"/>
          <w:rFonts w:eastAsia="Times New Roman" w:cs="Times New Roman"/>
          <w:color w:val="000000" w:themeColor="text1"/>
          <w:sz w:val="24"/>
          <w:szCs w:val="24"/>
        </w:rPr>
        <w:instrText xml:space="preserve"> NOTEREF _Ref442799785 \h </w:instrText>
      </w:r>
      <w:r w:rsidR="004B5A7F" w:rsidRPr="00DE70AE">
        <w:rPr>
          <w:rFonts w:eastAsia="Times New Roman" w:cs="Times New Roman"/>
          <w:color w:val="000000" w:themeColor="text1"/>
          <w:sz w:val="24"/>
          <w:szCs w:val="24"/>
        </w:rPr>
      </w:r>
      <w:r w:rsidR="004B5A7F" w:rsidRPr="00DE70AE">
        <w:rPr>
          <w:rFonts w:eastAsia="Times New Roman" w:cs="Times New Roman"/>
          <w:color w:val="000000" w:themeColor="text1"/>
          <w:sz w:val="24"/>
          <w:szCs w:val="24"/>
        </w:rPr>
        <w:fldChar w:fldCharType="separate"/>
      </w:r>
      <w:r w:rsidR="00F41A24">
        <w:rPr>
          <w:rStyle w:val="EndnoteReference"/>
          <w:rFonts w:eastAsia="Times New Roman" w:cs="Times New Roman"/>
          <w:color w:val="000000" w:themeColor="text1"/>
          <w:sz w:val="24"/>
          <w:szCs w:val="24"/>
        </w:rPr>
        <w:t>13</w:t>
      </w:r>
      <w:r w:rsidR="004B5A7F" w:rsidRPr="00DE70AE">
        <w:rPr>
          <w:rFonts w:eastAsia="Times New Roman" w:cs="Times New Roman"/>
          <w:color w:val="000000" w:themeColor="text1"/>
          <w:sz w:val="24"/>
          <w:szCs w:val="24"/>
        </w:rPr>
        <w:fldChar w:fldCharType="end"/>
      </w:r>
      <w:r w:rsidR="004B5A7F" w:rsidRPr="00DE70AE">
        <w:rPr>
          <w:rFonts w:eastAsia="Times New Roman" w:cs="Times New Roman"/>
          <w:color w:val="000000" w:themeColor="text1"/>
          <w:sz w:val="24"/>
          <w:szCs w:val="24"/>
        </w:rPr>
        <w:t xml:space="preserve"> </w:t>
      </w:r>
      <w:r w:rsidRPr="00DE70AE">
        <w:rPr>
          <w:rFonts w:eastAsia="Times New Roman" w:cs="Times New Roman"/>
          <w:color w:val="000000" w:themeColor="text1"/>
          <w:sz w:val="24"/>
          <w:szCs w:val="24"/>
        </w:rPr>
        <w:t>Even mild forms of malnutrition are correlated with stunted growth and higher mortality rates</w:t>
      </w:r>
      <w:r w:rsidR="002D19BE" w:rsidRPr="00DE70AE">
        <w:rPr>
          <w:rFonts w:eastAsia="Times New Roman" w:cs="Times New Roman"/>
          <w:color w:val="000000" w:themeColor="text1"/>
          <w:sz w:val="24"/>
          <w:szCs w:val="24"/>
        </w:rPr>
        <w:t>.</w:t>
      </w:r>
      <w:r w:rsidR="004B5A7F" w:rsidRPr="00DE70AE">
        <w:rPr>
          <w:rFonts w:eastAsia="Times New Roman" w:cs="Times New Roman"/>
          <w:color w:val="000000" w:themeColor="text1"/>
          <w:sz w:val="24"/>
          <w:szCs w:val="24"/>
          <w:vertAlign w:val="superscript"/>
        </w:rPr>
        <w:t xml:space="preserve"> </w:t>
      </w:r>
      <w:r w:rsidR="004B5A7F" w:rsidRPr="00DE70AE">
        <w:rPr>
          <w:rFonts w:eastAsia="Times New Roman" w:cs="Times New Roman"/>
          <w:color w:val="000000" w:themeColor="text1"/>
          <w:sz w:val="24"/>
          <w:szCs w:val="24"/>
          <w:vertAlign w:val="superscript"/>
        </w:rPr>
        <w:fldChar w:fldCharType="begin"/>
      </w:r>
      <w:r w:rsidR="004B5A7F" w:rsidRPr="00DE70AE">
        <w:rPr>
          <w:rFonts w:eastAsia="Times New Roman" w:cs="Times New Roman"/>
          <w:color w:val="000000" w:themeColor="text1"/>
          <w:sz w:val="24"/>
          <w:szCs w:val="24"/>
          <w:vertAlign w:val="superscript"/>
        </w:rPr>
        <w:instrText xml:space="preserve"> NOTEREF _Ref442799785 \h  \* MERGEFORMAT </w:instrText>
      </w:r>
      <w:r w:rsidR="004B5A7F" w:rsidRPr="00DE70AE">
        <w:rPr>
          <w:rFonts w:eastAsia="Times New Roman" w:cs="Times New Roman"/>
          <w:color w:val="000000" w:themeColor="text1"/>
          <w:sz w:val="24"/>
          <w:szCs w:val="24"/>
          <w:vertAlign w:val="superscript"/>
        </w:rPr>
      </w:r>
      <w:r w:rsidR="004B5A7F"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13</w:t>
      </w:r>
      <w:r w:rsidR="004B5A7F" w:rsidRPr="00DE70AE">
        <w:rPr>
          <w:rFonts w:eastAsia="Times New Roman" w:cs="Times New Roman"/>
          <w:color w:val="000000" w:themeColor="text1"/>
          <w:sz w:val="24"/>
          <w:szCs w:val="24"/>
          <w:vertAlign w:val="superscript"/>
        </w:rPr>
        <w:fldChar w:fldCharType="end"/>
      </w:r>
      <w:r w:rsidR="004B5A7F" w:rsidRPr="00DE70AE">
        <w:rPr>
          <w:rFonts w:eastAsia="Times New Roman" w:cs="Times New Roman"/>
          <w:color w:val="000000" w:themeColor="text1"/>
          <w:sz w:val="24"/>
          <w:szCs w:val="24"/>
          <w:vertAlign w:val="superscript"/>
        </w:rPr>
        <w:t>,</w:t>
      </w:r>
      <w:r w:rsidR="004B5A7F" w:rsidRPr="00DE70AE">
        <w:rPr>
          <w:rFonts w:eastAsia="Times New Roman" w:cs="Times New Roman"/>
          <w:color w:val="000000" w:themeColor="text1"/>
          <w:sz w:val="24"/>
          <w:szCs w:val="24"/>
          <w:vertAlign w:val="superscript"/>
        </w:rPr>
        <w:fldChar w:fldCharType="begin"/>
      </w:r>
      <w:r w:rsidR="004B5A7F" w:rsidRPr="00DE70AE">
        <w:rPr>
          <w:rFonts w:eastAsia="Times New Roman" w:cs="Times New Roman"/>
          <w:color w:val="000000" w:themeColor="text1"/>
          <w:sz w:val="24"/>
          <w:szCs w:val="24"/>
          <w:vertAlign w:val="superscript"/>
        </w:rPr>
        <w:instrText xml:space="preserve"> NOTEREF _Ref442799995 \h  \* MERGEFORMAT </w:instrText>
      </w:r>
      <w:r w:rsidR="004B5A7F" w:rsidRPr="00DE70AE">
        <w:rPr>
          <w:rFonts w:eastAsia="Times New Roman" w:cs="Times New Roman"/>
          <w:color w:val="000000" w:themeColor="text1"/>
          <w:sz w:val="24"/>
          <w:szCs w:val="24"/>
          <w:vertAlign w:val="superscript"/>
        </w:rPr>
      </w:r>
      <w:r w:rsidR="004B5A7F"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20</w:t>
      </w:r>
      <w:r w:rsidR="004B5A7F" w:rsidRPr="00DE70AE">
        <w:rPr>
          <w:rFonts w:eastAsia="Times New Roman" w:cs="Times New Roman"/>
          <w:color w:val="000000" w:themeColor="text1"/>
          <w:sz w:val="24"/>
          <w:szCs w:val="24"/>
          <w:vertAlign w:val="superscript"/>
        </w:rPr>
        <w:fldChar w:fldCharType="end"/>
      </w:r>
      <w:r w:rsidR="004B5A7F" w:rsidRPr="00DE70AE">
        <w:rPr>
          <w:rFonts w:eastAsia="Times New Roman" w:cs="Times New Roman"/>
          <w:color w:val="000000" w:themeColor="text1"/>
          <w:sz w:val="24"/>
          <w:szCs w:val="24"/>
          <w:vertAlign w:val="superscript"/>
        </w:rPr>
        <w:t>,</w:t>
      </w:r>
      <w:bookmarkStart w:id="10" w:name="_Ref442800189"/>
      <w:r w:rsidR="004B5A7F" w:rsidRPr="00DE70AE">
        <w:rPr>
          <w:rStyle w:val="EndnoteReference"/>
          <w:rFonts w:eastAsia="Times New Roman" w:cs="Times New Roman"/>
          <w:color w:val="000000" w:themeColor="text1"/>
          <w:sz w:val="24"/>
          <w:szCs w:val="24"/>
        </w:rPr>
        <w:endnoteReference w:id="21"/>
      </w:r>
      <w:bookmarkEnd w:id="10"/>
      <w:r w:rsidR="004B5A7F" w:rsidRPr="00DE70AE">
        <w:rPr>
          <w:rFonts w:eastAsia="Times New Roman" w:cs="Times New Roman"/>
          <w:color w:val="000000" w:themeColor="text1"/>
          <w:sz w:val="24"/>
          <w:szCs w:val="24"/>
        </w:rPr>
        <w:t xml:space="preserve"> </w:t>
      </w:r>
      <w:r w:rsidRPr="00DE70AE">
        <w:rPr>
          <w:rFonts w:eastAsia="Times New Roman" w:cs="Times New Roman"/>
          <w:color w:val="000000" w:themeColor="text1"/>
          <w:sz w:val="24"/>
          <w:szCs w:val="24"/>
        </w:rPr>
        <w:t xml:space="preserve"> </w:t>
      </w:r>
      <w:r w:rsidR="002622C0" w:rsidRPr="00DE70AE">
        <w:rPr>
          <w:rFonts w:eastAsia="Times New Roman" w:cs="Times New Roman"/>
          <w:color w:val="000000" w:themeColor="text1"/>
          <w:sz w:val="24"/>
          <w:szCs w:val="24"/>
        </w:rPr>
        <w:t>Approximately one</w:t>
      </w:r>
      <w:r w:rsidRPr="00DE70AE">
        <w:rPr>
          <w:rFonts w:eastAsia="Times New Roman" w:cs="Times New Roman"/>
          <w:color w:val="000000" w:themeColor="text1"/>
          <w:sz w:val="24"/>
          <w:szCs w:val="24"/>
        </w:rPr>
        <w:t xml:space="preserve"> third of children in developing countries under the age of five years are m</w:t>
      </w:r>
      <w:r w:rsidRPr="00E275EC">
        <w:rPr>
          <w:rFonts w:eastAsia="Times New Roman" w:cs="Times New Roman"/>
          <w:sz w:val="24"/>
          <w:szCs w:val="24"/>
        </w:rPr>
        <w:t xml:space="preserve">alnourished or suffer from chronic malnutrition, and </w:t>
      </w:r>
      <w:r w:rsidR="00C11E82">
        <w:rPr>
          <w:rFonts w:eastAsia="Times New Roman" w:cs="Times New Roman"/>
          <w:sz w:val="24"/>
          <w:szCs w:val="24"/>
        </w:rPr>
        <w:t xml:space="preserve">are </w:t>
      </w:r>
      <w:r w:rsidRPr="00E275EC">
        <w:rPr>
          <w:rFonts w:eastAsia="Times New Roman" w:cs="Times New Roman"/>
          <w:sz w:val="24"/>
          <w:szCs w:val="24"/>
        </w:rPr>
        <w:t xml:space="preserve">subsequently </w:t>
      </w:r>
      <w:r w:rsidR="00C11E82">
        <w:rPr>
          <w:rFonts w:eastAsia="Times New Roman" w:cs="Times New Roman"/>
          <w:sz w:val="24"/>
          <w:szCs w:val="24"/>
        </w:rPr>
        <w:t xml:space="preserve">burdened with </w:t>
      </w:r>
      <w:r w:rsidRPr="00E275EC">
        <w:rPr>
          <w:rFonts w:eastAsia="Times New Roman" w:cs="Times New Roman"/>
          <w:sz w:val="24"/>
          <w:szCs w:val="24"/>
        </w:rPr>
        <w:t>health issues like stunted growth, physical wasting, and being underweight</w:t>
      </w:r>
      <w:r w:rsidR="002D19BE">
        <w:rPr>
          <w:rFonts w:eastAsia="Times New Roman" w:cs="Times New Roman"/>
          <w:sz w:val="24"/>
          <w:szCs w:val="24"/>
        </w:rPr>
        <w:t>.</w:t>
      </w:r>
      <w:r w:rsidR="00426376" w:rsidRPr="00426376">
        <w:rPr>
          <w:rFonts w:eastAsia="Times New Roman" w:cs="Times New Roman"/>
          <w:sz w:val="24"/>
          <w:szCs w:val="24"/>
          <w:vertAlign w:val="superscript"/>
        </w:rPr>
        <w:fldChar w:fldCharType="begin"/>
      </w:r>
      <w:r w:rsidR="00426376" w:rsidRPr="00426376">
        <w:rPr>
          <w:rFonts w:eastAsia="Times New Roman" w:cs="Times New Roman"/>
          <w:sz w:val="24"/>
          <w:szCs w:val="24"/>
          <w:vertAlign w:val="superscript"/>
        </w:rPr>
        <w:instrText xml:space="preserve"> NOTEREF _Ref442799785 \h </w:instrText>
      </w:r>
      <w:r w:rsidR="00426376">
        <w:rPr>
          <w:rFonts w:eastAsia="Times New Roman" w:cs="Times New Roman"/>
          <w:sz w:val="24"/>
          <w:szCs w:val="24"/>
          <w:vertAlign w:val="superscript"/>
        </w:rPr>
        <w:instrText xml:space="preserve"> \* MERGEFORMAT </w:instrText>
      </w:r>
      <w:r w:rsidR="00426376" w:rsidRPr="00426376">
        <w:rPr>
          <w:rFonts w:eastAsia="Times New Roman" w:cs="Times New Roman"/>
          <w:sz w:val="24"/>
          <w:szCs w:val="24"/>
          <w:vertAlign w:val="superscript"/>
        </w:rPr>
      </w:r>
      <w:r w:rsidR="00426376" w:rsidRPr="00426376">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13</w:t>
      </w:r>
      <w:r w:rsidR="00426376" w:rsidRPr="00426376">
        <w:rPr>
          <w:rFonts w:eastAsia="Times New Roman" w:cs="Times New Roman"/>
          <w:sz w:val="24"/>
          <w:szCs w:val="24"/>
          <w:vertAlign w:val="superscript"/>
        </w:rPr>
        <w:fldChar w:fldCharType="end"/>
      </w:r>
      <w:r w:rsidR="00426376" w:rsidRPr="00E275EC">
        <w:rPr>
          <w:rFonts w:eastAsia="Times New Roman" w:cs="Times New Roman"/>
          <w:sz w:val="24"/>
          <w:szCs w:val="24"/>
        </w:rPr>
        <w:t xml:space="preserve"> </w:t>
      </w:r>
      <w:r w:rsidRPr="00E275EC">
        <w:rPr>
          <w:rFonts w:eastAsia="Times New Roman" w:cs="Times New Roman"/>
          <w:sz w:val="24"/>
          <w:szCs w:val="24"/>
        </w:rPr>
        <w:t>The Dutch Famine of 1944-1945 highlights the lifelong</w:t>
      </w:r>
      <w:r w:rsidR="00337F74">
        <w:rPr>
          <w:rFonts w:eastAsia="Times New Roman" w:cs="Times New Roman"/>
          <w:sz w:val="24"/>
          <w:szCs w:val="24"/>
        </w:rPr>
        <w:t xml:space="preserve"> </w:t>
      </w:r>
      <w:r w:rsidRPr="00E275EC">
        <w:rPr>
          <w:rFonts w:eastAsia="Times New Roman" w:cs="Times New Roman"/>
          <w:sz w:val="24"/>
          <w:szCs w:val="24"/>
        </w:rPr>
        <w:t xml:space="preserve">impact of malnutrition on human health: the </w:t>
      </w:r>
      <w:r w:rsidR="00AC4383">
        <w:rPr>
          <w:rFonts w:eastAsia="Times New Roman" w:cs="Times New Roman"/>
          <w:sz w:val="24"/>
          <w:szCs w:val="24"/>
        </w:rPr>
        <w:t>mal</w:t>
      </w:r>
      <w:r w:rsidR="00AC4383" w:rsidRPr="00E275EC">
        <w:rPr>
          <w:rFonts w:eastAsia="Times New Roman" w:cs="Times New Roman"/>
          <w:sz w:val="24"/>
          <w:szCs w:val="24"/>
        </w:rPr>
        <w:t xml:space="preserve">nutrition </w:t>
      </w:r>
      <w:r w:rsidRPr="00E275EC">
        <w:rPr>
          <w:rFonts w:eastAsia="Times New Roman" w:cs="Times New Roman"/>
          <w:sz w:val="24"/>
          <w:szCs w:val="24"/>
        </w:rPr>
        <w:t>of pregnant women during the famine led to a higher rate of severe chronic illnesses in their offspring several decades later</w:t>
      </w:r>
      <w:r w:rsidR="002D19BE">
        <w:rPr>
          <w:rFonts w:eastAsia="Times New Roman" w:cs="Times New Roman"/>
          <w:sz w:val="24"/>
          <w:szCs w:val="24"/>
        </w:rPr>
        <w:t>.</w:t>
      </w:r>
      <w:r w:rsidR="00426376" w:rsidRPr="00426376">
        <w:rPr>
          <w:rFonts w:eastAsia="Times New Roman" w:cs="Times New Roman"/>
          <w:sz w:val="24"/>
          <w:szCs w:val="24"/>
          <w:vertAlign w:val="superscript"/>
        </w:rPr>
        <w:fldChar w:fldCharType="begin"/>
      </w:r>
      <w:r w:rsidR="00426376" w:rsidRPr="00426376">
        <w:rPr>
          <w:rFonts w:eastAsia="Times New Roman" w:cs="Times New Roman"/>
          <w:sz w:val="24"/>
          <w:szCs w:val="24"/>
          <w:vertAlign w:val="superscript"/>
        </w:rPr>
        <w:instrText xml:space="preserve"> NOTEREF _Ref442800189 \h </w:instrText>
      </w:r>
      <w:r w:rsidR="00426376">
        <w:rPr>
          <w:rFonts w:eastAsia="Times New Roman" w:cs="Times New Roman"/>
          <w:sz w:val="24"/>
          <w:szCs w:val="24"/>
          <w:vertAlign w:val="superscript"/>
        </w:rPr>
        <w:instrText xml:space="preserve"> \* MERGEFORMAT </w:instrText>
      </w:r>
      <w:r w:rsidR="00426376" w:rsidRPr="00426376">
        <w:rPr>
          <w:rFonts w:eastAsia="Times New Roman" w:cs="Times New Roman"/>
          <w:sz w:val="24"/>
          <w:szCs w:val="24"/>
          <w:vertAlign w:val="superscript"/>
        </w:rPr>
      </w:r>
      <w:r w:rsidR="00426376" w:rsidRPr="00426376">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21</w:t>
      </w:r>
      <w:r w:rsidR="00426376" w:rsidRPr="00426376">
        <w:rPr>
          <w:rFonts w:eastAsia="Times New Roman" w:cs="Times New Roman"/>
          <w:sz w:val="24"/>
          <w:szCs w:val="24"/>
          <w:vertAlign w:val="superscript"/>
        </w:rPr>
        <w:fldChar w:fldCharType="end"/>
      </w:r>
      <w:r w:rsidR="00426376" w:rsidRPr="00E275EC">
        <w:rPr>
          <w:rFonts w:eastAsia="Times New Roman" w:cs="Times New Roman"/>
          <w:sz w:val="24"/>
          <w:szCs w:val="24"/>
        </w:rPr>
        <w:t xml:space="preserve"> </w:t>
      </w:r>
      <w:r w:rsidRPr="00E275EC">
        <w:rPr>
          <w:rFonts w:eastAsia="Times New Roman" w:cs="Times New Roman"/>
          <w:sz w:val="24"/>
          <w:szCs w:val="24"/>
        </w:rPr>
        <w:t xml:space="preserve">In the developed world, malnutrition </w:t>
      </w:r>
      <w:r w:rsidR="00135987">
        <w:rPr>
          <w:rFonts w:eastAsia="Times New Roman" w:cs="Times New Roman"/>
          <w:sz w:val="24"/>
          <w:szCs w:val="24"/>
        </w:rPr>
        <w:t>can occur</w:t>
      </w:r>
      <w:r w:rsidRPr="00E275EC">
        <w:rPr>
          <w:rFonts w:eastAsia="Times New Roman" w:cs="Times New Roman"/>
          <w:sz w:val="24"/>
          <w:szCs w:val="24"/>
        </w:rPr>
        <w:t xml:space="preserve"> in individuals </w:t>
      </w:r>
      <w:r w:rsidR="00C11E82">
        <w:rPr>
          <w:rFonts w:eastAsia="Times New Roman" w:cs="Times New Roman"/>
          <w:sz w:val="24"/>
          <w:szCs w:val="24"/>
        </w:rPr>
        <w:t>who</w:t>
      </w:r>
      <w:r w:rsidR="00C11E82" w:rsidRPr="00E275EC">
        <w:rPr>
          <w:rFonts w:eastAsia="Times New Roman" w:cs="Times New Roman"/>
          <w:sz w:val="24"/>
          <w:szCs w:val="24"/>
        </w:rPr>
        <w:t xml:space="preserve"> </w:t>
      </w:r>
      <w:r w:rsidR="00C11E82">
        <w:rPr>
          <w:rFonts w:eastAsia="Times New Roman" w:cs="Times New Roman"/>
          <w:sz w:val="24"/>
          <w:szCs w:val="24"/>
        </w:rPr>
        <w:t>do</w:t>
      </w:r>
      <w:r w:rsidR="00C11E82" w:rsidRPr="00E275EC">
        <w:rPr>
          <w:rFonts w:eastAsia="Times New Roman" w:cs="Times New Roman"/>
          <w:sz w:val="24"/>
          <w:szCs w:val="24"/>
        </w:rPr>
        <w:t xml:space="preserve"> </w:t>
      </w:r>
      <w:r w:rsidRPr="00E275EC">
        <w:rPr>
          <w:rFonts w:eastAsia="Times New Roman" w:cs="Times New Roman"/>
          <w:sz w:val="24"/>
          <w:szCs w:val="24"/>
        </w:rPr>
        <w:t xml:space="preserve">not eat proper quantities of nutritious food. </w:t>
      </w:r>
      <w:r w:rsidR="00C11E82">
        <w:rPr>
          <w:rFonts w:eastAsia="Times New Roman" w:cs="Times New Roman"/>
          <w:sz w:val="24"/>
          <w:szCs w:val="24"/>
        </w:rPr>
        <w:t>Residents of l</w:t>
      </w:r>
      <w:r w:rsidR="00C11E82" w:rsidRPr="00E275EC">
        <w:rPr>
          <w:rFonts w:eastAsia="Times New Roman" w:cs="Times New Roman"/>
          <w:sz w:val="24"/>
          <w:szCs w:val="24"/>
        </w:rPr>
        <w:t xml:space="preserve">ow </w:t>
      </w:r>
      <w:r w:rsidRPr="00E275EC">
        <w:rPr>
          <w:rFonts w:eastAsia="Times New Roman" w:cs="Times New Roman"/>
          <w:sz w:val="24"/>
          <w:szCs w:val="24"/>
        </w:rPr>
        <w:t xml:space="preserve">income </w:t>
      </w:r>
      <w:r w:rsidR="00C11E82">
        <w:rPr>
          <w:rFonts w:eastAsia="Times New Roman" w:cs="Times New Roman"/>
          <w:sz w:val="24"/>
          <w:szCs w:val="24"/>
        </w:rPr>
        <w:t>neighborhoods</w:t>
      </w:r>
      <w:r w:rsidR="00C11E82" w:rsidRPr="00E275EC">
        <w:rPr>
          <w:rFonts w:eastAsia="Times New Roman" w:cs="Times New Roman"/>
          <w:sz w:val="24"/>
          <w:szCs w:val="24"/>
        </w:rPr>
        <w:t xml:space="preserve"> </w:t>
      </w:r>
      <w:r w:rsidRPr="00E275EC">
        <w:rPr>
          <w:rFonts w:eastAsia="Times New Roman" w:cs="Times New Roman"/>
          <w:sz w:val="24"/>
          <w:szCs w:val="24"/>
        </w:rPr>
        <w:t>often lack access to affordable healthy food stores</w:t>
      </w:r>
      <w:r w:rsidR="005B4086">
        <w:rPr>
          <w:rFonts w:eastAsia="Times New Roman" w:cs="Times New Roman"/>
          <w:sz w:val="24"/>
          <w:szCs w:val="24"/>
        </w:rPr>
        <w:t xml:space="preserve">, and </w:t>
      </w:r>
      <w:r w:rsidR="00C11E82">
        <w:rPr>
          <w:rFonts w:eastAsia="Times New Roman" w:cs="Times New Roman"/>
          <w:sz w:val="24"/>
          <w:szCs w:val="24"/>
        </w:rPr>
        <w:t>t</w:t>
      </w:r>
      <w:r w:rsidRPr="00E275EC">
        <w:rPr>
          <w:rFonts w:eastAsia="Times New Roman" w:cs="Times New Roman"/>
          <w:sz w:val="24"/>
          <w:szCs w:val="24"/>
        </w:rPr>
        <w:t>heir resulting diets are unhealthy and nutrient-poor, leading to</w:t>
      </w:r>
      <w:r w:rsidR="00135987">
        <w:rPr>
          <w:rFonts w:eastAsia="Times New Roman" w:cs="Times New Roman"/>
          <w:sz w:val="24"/>
          <w:szCs w:val="24"/>
        </w:rPr>
        <w:t xml:space="preserve"> a</w:t>
      </w:r>
      <w:r w:rsidRPr="00E275EC">
        <w:rPr>
          <w:rFonts w:eastAsia="Times New Roman" w:cs="Times New Roman"/>
          <w:sz w:val="24"/>
          <w:szCs w:val="24"/>
        </w:rPr>
        <w:t xml:space="preserve"> high </w:t>
      </w:r>
      <w:r w:rsidR="002622C0" w:rsidRPr="00E275EC">
        <w:rPr>
          <w:rFonts w:eastAsia="Times New Roman" w:cs="Times New Roman"/>
          <w:sz w:val="24"/>
          <w:szCs w:val="24"/>
        </w:rPr>
        <w:t>prevalence</w:t>
      </w:r>
      <w:r w:rsidRPr="00E275EC">
        <w:rPr>
          <w:rFonts w:eastAsia="Times New Roman" w:cs="Times New Roman"/>
          <w:sz w:val="24"/>
          <w:szCs w:val="24"/>
        </w:rPr>
        <w:t xml:space="preserve"> of obesity, diabetes, heart disease</w:t>
      </w:r>
      <w:r w:rsidR="002622C0">
        <w:rPr>
          <w:rFonts w:eastAsia="Times New Roman" w:cs="Times New Roman"/>
          <w:sz w:val="24"/>
          <w:szCs w:val="24"/>
        </w:rPr>
        <w:t>,</w:t>
      </w:r>
      <w:r w:rsidRPr="00E275EC">
        <w:rPr>
          <w:rFonts w:eastAsia="Times New Roman" w:cs="Times New Roman"/>
          <w:sz w:val="24"/>
          <w:szCs w:val="24"/>
        </w:rPr>
        <w:t xml:space="preserve"> and other chronic conditions</w:t>
      </w:r>
      <w:r w:rsidR="002D19BE">
        <w:rPr>
          <w:rFonts w:eastAsia="Times New Roman" w:cs="Times New Roman"/>
          <w:sz w:val="24"/>
          <w:szCs w:val="24"/>
        </w:rPr>
        <w:t>.</w:t>
      </w:r>
      <w:r w:rsidR="00426376" w:rsidRPr="00426376">
        <w:rPr>
          <w:rStyle w:val="EndnoteReference"/>
          <w:rFonts w:eastAsia="Times New Roman" w:cs="Times New Roman"/>
          <w:sz w:val="24"/>
          <w:szCs w:val="24"/>
        </w:rPr>
        <w:t xml:space="preserve"> </w:t>
      </w:r>
      <w:r w:rsidR="00426376" w:rsidRPr="00C11E82">
        <w:rPr>
          <w:rStyle w:val="EndnoteReference"/>
          <w:rFonts w:eastAsia="Times New Roman" w:cs="Times New Roman"/>
          <w:sz w:val="24"/>
          <w:szCs w:val="24"/>
        </w:rPr>
        <w:endnoteReference w:id="22"/>
      </w:r>
    </w:p>
    <w:p w14:paraId="5A3CEDFC" w14:textId="292D5A00" w:rsidR="006C1312" w:rsidRDefault="00C11E82" w:rsidP="005B4086">
      <w:pPr>
        <w:pStyle w:val="Normal1"/>
        <w:spacing w:line="480" w:lineRule="auto"/>
        <w:ind w:firstLine="720"/>
        <w:contextualSpacing/>
        <w:rPr>
          <w:rFonts w:eastAsia="Times New Roman" w:cs="Times New Roman"/>
          <w:b/>
          <w:sz w:val="24"/>
          <w:szCs w:val="24"/>
        </w:rPr>
      </w:pPr>
      <w:r>
        <w:rPr>
          <w:rFonts w:eastAsia="Times New Roman" w:cs="Times New Roman"/>
          <w:sz w:val="24"/>
          <w:szCs w:val="24"/>
        </w:rPr>
        <w:t>In particular, m</w:t>
      </w:r>
      <w:r w:rsidR="00981BC4" w:rsidRPr="00E275EC">
        <w:rPr>
          <w:rFonts w:eastAsia="Times New Roman" w:cs="Times New Roman"/>
          <w:sz w:val="24"/>
          <w:szCs w:val="24"/>
        </w:rPr>
        <w:t>icronutrient malnutrition is responsible for a wide range of non-specific physiological impairments, leading to reduced resistance to infections, metabolic disorders, and impaired physical and psychomotor development</w:t>
      </w:r>
      <w:r w:rsidR="00426376">
        <w:rPr>
          <w:rFonts w:eastAsia="Times New Roman" w:cs="Times New Roman"/>
          <w:sz w:val="24"/>
          <w:szCs w:val="24"/>
        </w:rPr>
        <w:t>.</w:t>
      </w:r>
      <w:r w:rsidR="00426376" w:rsidRPr="00426376">
        <w:rPr>
          <w:rStyle w:val="EndnoteReference"/>
          <w:rFonts w:eastAsia="Times New Roman" w:cs="Times New Roman"/>
          <w:sz w:val="24"/>
          <w:szCs w:val="24"/>
        </w:rPr>
        <w:t xml:space="preserve"> </w:t>
      </w:r>
      <w:r w:rsidR="00426376">
        <w:rPr>
          <w:rFonts w:eastAsia="Times New Roman" w:cs="Times New Roman"/>
          <w:sz w:val="24"/>
          <w:szCs w:val="24"/>
        </w:rPr>
        <w:fldChar w:fldCharType="begin"/>
      </w:r>
      <w:r w:rsidR="00426376">
        <w:rPr>
          <w:rStyle w:val="EndnoteReference"/>
          <w:rFonts w:eastAsia="Times New Roman" w:cs="Times New Roman"/>
          <w:sz w:val="24"/>
          <w:szCs w:val="24"/>
        </w:rPr>
        <w:instrText xml:space="preserve"> NOTEREF _Ref442800625 \h </w:instrText>
      </w:r>
      <w:r w:rsidR="00426376">
        <w:rPr>
          <w:rFonts w:eastAsia="Times New Roman" w:cs="Times New Roman"/>
          <w:sz w:val="24"/>
          <w:szCs w:val="24"/>
        </w:rPr>
      </w:r>
      <w:r w:rsidR="00426376">
        <w:rPr>
          <w:rFonts w:eastAsia="Times New Roman" w:cs="Times New Roman"/>
          <w:sz w:val="24"/>
          <w:szCs w:val="24"/>
        </w:rPr>
        <w:fldChar w:fldCharType="separate"/>
      </w:r>
      <w:r w:rsidR="00F41A24">
        <w:rPr>
          <w:rStyle w:val="EndnoteReference"/>
          <w:rFonts w:eastAsia="Times New Roman" w:cs="Times New Roman"/>
          <w:sz w:val="24"/>
          <w:szCs w:val="24"/>
        </w:rPr>
        <w:t>16</w:t>
      </w:r>
      <w:r w:rsidR="00426376">
        <w:rPr>
          <w:rFonts w:eastAsia="Times New Roman" w:cs="Times New Roman"/>
          <w:sz w:val="24"/>
          <w:szCs w:val="24"/>
        </w:rPr>
        <w:fldChar w:fldCharType="end"/>
      </w:r>
      <w:r w:rsidR="00426376" w:rsidRPr="00426376">
        <w:rPr>
          <w:rFonts w:eastAsia="Times New Roman" w:cs="Times New Roman"/>
          <w:sz w:val="24"/>
          <w:szCs w:val="24"/>
          <w:vertAlign w:val="superscript"/>
        </w:rPr>
        <w:t>,</w:t>
      </w:r>
      <w:r w:rsidR="00426376" w:rsidRPr="00C11E82">
        <w:rPr>
          <w:rStyle w:val="EndnoteReference"/>
          <w:rFonts w:eastAsia="Times New Roman" w:cs="Times New Roman"/>
          <w:sz w:val="24"/>
          <w:szCs w:val="24"/>
        </w:rPr>
        <w:endnoteReference w:id="23"/>
      </w:r>
      <w:r w:rsidR="00426376" w:rsidRPr="00C11E82">
        <w:rPr>
          <w:rFonts w:eastAsia="Times New Roman" w:cs="Times New Roman"/>
          <w:sz w:val="24"/>
          <w:szCs w:val="24"/>
          <w:vertAlign w:val="superscript"/>
        </w:rPr>
        <w:t>,</w:t>
      </w:r>
      <w:r w:rsidR="00426376" w:rsidRPr="00C11E82">
        <w:rPr>
          <w:rStyle w:val="EndnoteReference"/>
          <w:rFonts w:eastAsia="Times New Roman" w:cs="Times New Roman"/>
          <w:sz w:val="24"/>
          <w:szCs w:val="24"/>
        </w:rPr>
        <w:endnoteReference w:id="24"/>
      </w:r>
      <w:r w:rsidR="00426376">
        <w:rPr>
          <w:rFonts w:eastAsia="Times New Roman" w:cs="Times New Roman"/>
          <w:sz w:val="24"/>
          <w:szCs w:val="24"/>
          <w:vertAlign w:val="superscript"/>
        </w:rPr>
        <w:t xml:space="preserve">,  </w:t>
      </w:r>
      <w:r w:rsidR="00981BC4" w:rsidRPr="00E275EC">
        <w:rPr>
          <w:rFonts w:eastAsia="Times New Roman" w:cs="Times New Roman"/>
          <w:sz w:val="24"/>
          <w:szCs w:val="24"/>
        </w:rPr>
        <w:t>Specific nutrient deficiencies are also correlated with the increased risk of certain diseases, often through a reduction of the mucosal immune function</w:t>
      </w:r>
      <w:r w:rsidR="00426376">
        <w:rPr>
          <w:rFonts w:eastAsia="Times New Roman" w:cs="Times New Roman"/>
          <w:sz w:val="24"/>
          <w:szCs w:val="24"/>
        </w:rPr>
        <w:t>.</w:t>
      </w:r>
      <w:r w:rsidR="00426376" w:rsidRPr="00426376">
        <w:rPr>
          <w:rFonts w:eastAsia="Times New Roman" w:cs="Times New Roman"/>
          <w:sz w:val="24"/>
          <w:szCs w:val="24"/>
          <w:vertAlign w:val="superscript"/>
        </w:rPr>
        <w:fldChar w:fldCharType="begin"/>
      </w:r>
      <w:r w:rsidR="00426376" w:rsidRPr="00426376">
        <w:rPr>
          <w:rFonts w:eastAsia="Times New Roman" w:cs="Times New Roman"/>
          <w:sz w:val="24"/>
          <w:szCs w:val="24"/>
          <w:vertAlign w:val="superscript"/>
        </w:rPr>
        <w:instrText xml:space="preserve"> NOTEREF _Ref442799785 \h </w:instrText>
      </w:r>
      <w:r w:rsidR="00426376">
        <w:rPr>
          <w:rFonts w:eastAsia="Times New Roman" w:cs="Times New Roman"/>
          <w:sz w:val="24"/>
          <w:szCs w:val="24"/>
          <w:vertAlign w:val="superscript"/>
        </w:rPr>
        <w:instrText xml:space="preserve"> \* MERGEFORMAT </w:instrText>
      </w:r>
      <w:r w:rsidR="00426376" w:rsidRPr="00426376">
        <w:rPr>
          <w:rFonts w:eastAsia="Times New Roman" w:cs="Times New Roman"/>
          <w:sz w:val="24"/>
          <w:szCs w:val="24"/>
          <w:vertAlign w:val="superscript"/>
        </w:rPr>
      </w:r>
      <w:r w:rsidR="00426376" w:rsidRPr="00426376">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13</w:t>
      </w:r>
      <w:r w:rsidR="00426376" w:rsidRPr="00426376">
        <w:rPr>
          <w:rFonts w:eastAsia="Times New Roman" w:cs="Times New Roman"/>
          <w:sz w:val="24"/>
          <w:szCs w:val="24"/>
          <w:vertAlign w:val="superscript"/>
        </w:rPr>
        <w:fldChar w:fldCharType="end"/>
      </w:r>
      <w:r w:rsidR="00426376" w:rsidRPr="00426376">
        <w:rPr>
          <w:rFonts w:eastAsia="Times New Roman" w:cs="Times New Roman"/>
          <w:sz w:val="24"/>
          <w:szCs w:val="24"/>
          <w:vertAlign w:val="superscript"/>
        </w:rPr>
        <w:t>,</w:t>
      </w:r>
      <w:r w:rsidR="00426376" w:rsidRPr="00426376">
        <w:rPr>
          <w:rFonts w:eastAsia="Times New Roman" w:cs="Times New Roman"/>
          <w:sz w:val="24"/>
          <w:szCs w:val="24"/>
          <w:vertAlign w:val="superscript"/>
        </w:rPr>
        <w:fldChar w:fldCharType="begin"/>
      </w:r>
      <w:r w:rsidR="00426376" w:rsidRPr="00426376">
        <w:rPr>
          <w:rFonts w:eastAsia="Times New Roman" w:cs="Times New Roman"/>
          <w:sz w:val="24"/>
          <w:szCs w:val="24"/>
          <w:vertAlign w:val="superscript"/>
        </w:rPr>
        <w:instrText xml:space="preserve"> NOTEREF _Ref442800625 \h </w:instrText>
      </w:r>
      <w:r w:rsidR="00426376">
        <w:rPr>
          <w:rFonts w:eastAsia="Times New Roman" w:cs="Times New Roman"/>
          <w:sz w:val="24"/>
          <w:szCs w:val="24"/>
          <w:vertAlign w:val="superscript"/>
        </w:rPr>
        <w:instrText xml:space="preserve"> \* MERGEFORMAT </w:instrText>
      </w:r>
      <w:r w:rsidR="00426376" w:rsidRPr="00426376">
        <w:rPr>
          <w:rFonts w:eastAsia="Times New Roman" w:cs="Times New Roman"/>
          <w:sz w:val="24"/>
          <w:szCs w:val="24"/>
          <w:vertAlign w:val="superscript"/>
        </w:rPr>
      </w:r>
      <w:r w:rsidR="00426376" w:rsidRPr="00426376">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16</w:t>
      </w:r>
      <w:r w:rsidR="00426376" w:rsidRPr="00426376">
        <w:rPr>
          <w:rFonts w:eastAsia="Times New Roman" w:cs="Times New Roman"/>
          <w:sz w:val="24"/>
          <w:szCs w:val="24"/>
          <w:vertAlign w:val="superscript"/>
        </w:rPr>
        <w:fldChar w:fldCharType="end"/>
      </w:r>
      <w:r w:rsidR="00981BC4" w:rsidRPr="00E275EC">
        <w:rPr>
          <w:rFonts w:eastAsia="Times New Roman" w:cs="Times New Roman"/>
          <w:sz w:val="24"/>
          <w:szCs w:val="24"/>
        </w:rPr>
        <w:t xml:space="preserve"> </w:t>
      </w:r>
      <w:r w:rsidR="006C1312">
        <w:rPr>
          <w:rFonts w:eastAsia="Times New Roman" w:cs="Times New Roman"/>
          <w:sz w:val="24"/>
          <w:szCs w:val="24"/>
        </w:rPr>
        <w:t>Cost efficient interventions could mitigate these health risks. For example, r</w:t>
      </w:r>
      <w:r w:rsidR="00981BC4" w:rsidRPr="00E275EC">
        <w:rPr>
          <w:rFonts w:eastAsia="Times New Roman" w:cs="Times New Roman"/>
          <w:sz w:val="24"/>
          <w:szCs w:val="24"/>
        </w:rPr>
        <w:t xml:space="preserve">esearch suggests that vitamin A-fortified golden rice could halve the impact of vitamin A deficiency on the Indian population while </w:t>
      </w:r>
      <w:r w:rsidR="006C1312">
        <w:rPr>
          <w:rFonts w:eastAsia="Times New Roman" w:cs="Times New Roman"/>
          <w:sz w:val="24"/>
          <w:szCs w:val="24"/>
        </w:rPr>
        <w:t>maintaining cost effectiveness</w:t>
      </w:r>
      <w:r w:rsidR="000012C2">
        <w:rPr>
          <w:rFonts w:eastAsia="Times New Roman" w:cs="Times New Roman"/>
          <w:sz w:val="24"/>
          <w:szCs w:val="24"/>
        </w:rPr>
        <w:t>.</w:t>
      </w:r>
      <w:r w:rsidR="00426376" w:rsidRPr="00426376">
        <w:rPr>
          <w:rStyle w:val="EndnoteReference"/>
          <w:rFonts w:eastAsia="Times New Roman" w:cs="Times New Roman"/>
          <w:sz w:val="24"/>
          <w:szCs w:val="24"/>
        </w:rPr>
        <w:t xml:space="preserve"> </w:t>
      </w:r>
      <w:r w:rsidR="00426376">
        <w:rPr>
          <w:rStyle w:val="EndnoteReference"/>
          <w:rFonts w:eastAsia="Times New Roman" w:cs="Times New Roman"/>
          <w:sz w:val="24"/>
          <w:szCs w:val="24"/>
        </w:rPr>
        <w:endnoteReference w:id="25"/>
      </w:r>
      <w:r w:rsidR="00426376" w:rsidRPr="00E275EC">
        <w:rPr>
          <w:rFonts w:eastAsia="Times New Roman" w:cs="Times New Roman"/>
          <w:sz w:val="24"/>
          <w:szCs w:val="24"/>
        </w:rPr>
        <w:t xml:space="preserve"> </w:t>
      </w:r>
      <w:r w:rsidR="00981BC4" w:rsidRPr="00E275EC">
        <w:rPr>
          <w:rFonts w:eastAsia="Times New Roman" w:cs="Times New Roman"/>
          <w:sz w:val="24"/>
          <w:szCs w:val="24"/>
        </w:rPr>
        <w:t xml:space="preserve"> </w:t>
      </w:r>
      <w:r w:rsidR="006C1312">
        <w:rPr>
          <w:rFonts w:eastAsia="Times New Roman" w:cs="Times New Roman"/>
          <w:sz w:val="24"/>
          <w:szCs w:val="24"/>
        </w:rPr>
        <w:t xml:space="preserve">A barrier to growing nutritious </w:t>
      </w:r>
      <w:r w:rsidR="006C1312">
        <w:rPr>
          <w:rFonts w:eastAsia="Times New Roman" w:cs="Times New Roman"/>
          <w:sz w:val="24"/>
          <w:szCs w:val="24"/>
        </w:rPr>
        <w:lastRenderedPageBreak/>
        <w:t>food is access to energy and electrification. Crop</w:t>
      </w:r>
      <w:r w:rsidR="00981BC4" w:rsidRPr="00E275EC">
        <w:rPr>
          <w:rFonts w:eastAsia="Times New Roman" w:cs="Times New Roman"/>
          <w:sz w:val="24"/>
          <w:szCs w:val="24"/>
        </w:rPr>
        <w:t xml:space="preserve"> yields in low-income countries are currently much lower than those of farmers in high-income countries, who are able to use </w:t>
      </w:r>
      <w:r w:rsidR="00405AB4">
        <w:rPr>
          <w:rFonts w:eastAsia="Times New Roman" w:cs="Times New Roman"/>
          <w:sz w:val="24"/>
          <w:szCs w:val="24"/>
        </w:rPr>
        <w:t>modern</w:t>
      </w:r>
      <w:r w:rsidR="00981BC4" w:rsidRPr="00E275EC">
        <w:rPr>
          <w:rFonts w:eastAsia="Times New Roman" w:cs="Times New Roman"/>
          <w:sz w:val="24"/>
          <w:szCs w:val="24"/>
        </w:rPr>
        <w:t xml:space="preserve"> agricultural techniques</w:t>
      </w:r>
      <w:r w:rsidR="000012C2">
        <w:rPr>
          <w:rFonts w:eastAsia="Times New Roman" w:cs="Times New Roman"/>
          <w:sz w:val="24"/>
          <w:szCs w:val="24"/>
        </w:rPr>
        <w:t>.</w:t>
      </w:r>
      <w:r w:rsidR="00426376" w:rsidRPr="00426376">
        <w:rPr>
          <w:rStyle w:val="EndnoteReference"/>
          <w:rFonts w:eastAsia="Times New Roman" w:cs="Times New Roman"/>
          <w:sz w:val="24"/>
          <w:szCs w:val="24"/>
        </w:rPr>
        <w:t xml:space="preserve"> </w:t>
      </w:r>
      <w:bookmarkStart w:id="11" w:name="_Ref442863251"/>
      <w:r w:rsidR="00426376">
        <w:rPr>
          <w:rStyle w:val="EndnoteReference"/>
          <w:rFonts w:eastAsia="Times New Roman" w:cs="Times New Roman"/>
          <w:sz w:val="24"/>
          <w:szCs w:val="24"/>
        </w:rPr>
        <w:endnoteReference w:id="26"/>
      </w:r>
      <w:bookmarkEnd w:id="11"/>
      <w:r w:rsidR="00981BC4" w:rsidRPr="00E275EC">
        <w:rPr>
          <w:rFonts w:eastAsia="Times New Roman" w:cs="Times New Roman"/>
          <w:sz w:val="24"/>
          <w:szCs w:val="24"/>
        </w:rPr>
        <w:t xml:space="preserve"> Research into energy-sustainable agriculture that does not require intensive, industrial-level resources could alleviate food inse</w:t>
      </w:r>
      <w:r w:rsidR="00613D5A">
        <w:rPr>
          <w:rFonts w:eastAsia="Times New Roman" w:cs="Times New Roman"/>
          <w:sz w:val="24"/>
          <w:szCs w:val="24"/>
        </w:rPr>
        <w:t>curity in developing countries.</w:t>
      </w:r>
    </w:p>
    <w:p w14:paraId="6E82B76F" w14:textId="77777777" w:rsidR="006C1312" w:rsidRDefault="006C1312" w:rsidP="00450FAC">
      <w:pPr>
        <w:pStyle w:val="Normal1"/>
        <w:spacing w:line="480" w:lineRule="auto"/>
        <w:contextualSpacing/>
        <w:rPr>
          <w:rFonts w:eastAsia="Times New Roman" w:cs="Times New Roman"/>
          <w:b/>
          <w:sz w:val="24"/>
          <w:szCs w:val="24"/>
        </w:rPr>
      </w:pPr>
    </w:p>
    <w:p w14:paraId="6E5DC125" w14:textId="77777777" w:rsidR="0052096E" w:rsidRPr="00E275EC" w:rsidRDefault="0052096E" w:rsidP="00E44120">
      <w:pPr>
        <w:pStyle w:val="Normal1"/>
        <w:spacing w:line="480" w:lineRule="auto"/>
        <w:contextualSpacing/>
        <w:outlineLvl w:val="0"/>
        <w:rPr>
          <w:sz w:val="24"/>
          <w:szCs w:val="24"/>
        </w:rPr>
      </w:pPr>
      <w:r w:rsidRPr="00E275EC">
        <w:rPr>
          <w:rFonts w:eastAsia="Times New Roman" w:cs="Times New Roman"/>
          <w:b/>
          <w:sz w:val="24"/>
          <w:szCs w:val="24"/>
        </w:rPr>
        <w:t>Shelter</w:t>
      </w:r>
    </w:p>
    <w:p w14:paraId="6CC6F2CC" w14:textId="66226286" w:rsidR="00E53CC5" w:rsidRPr="00DE70AE" w:rsidRDefault="0052096E" w:rsidP="00E53CC5">
      <w:pPr>
        <w:pStyle w:val="Normal1"/>
        <w:spacing w:line="480" w:lineRule="auto"/>
        <w:ind w:firstLine="720"/>
        <w:contextualSpacing/>
        <w:rPr>
          <w:color w:val="000000" w:themeColor="text1"/>
          <w:sz w:val="24"/>
          <w:szCs w:val="24"/>
        </w:rPr>
      </w:pPr>
      <w:r w:rsidRPr="00E275EC">
        <w:rPr>
          <w:rFonts w:eastAsia="Times New Roman" w:cs="Times New Roman"/>
          <w:sz w:val="24"/>
          <w:szCs w:val="24"/>
        </w:rPr>
        <w:t>Access to ade</w:t>
      </w:r>
      <w:r w:rsidR="00613D5A">
        <w:rPr>
          <w:rFonts w:eastAsia="Times New Roman" w:cs="Times New Roman"/>
          <w:sz w:val="24"/>
          <w:szCs w:val="24"/>
        </w:rPr>
        <w:t xml:space="preserve">quate and healthy shelter is a basic health need. Despite this, </w:t>
      </w:r>
      <w:r w:rsidRPr="00E275EC">
        <w:rPr>
          <w:rFonts w:eastAsia="Times New Roman" w:cs="Times New Roman"/>
          <w:sz w:val="24"/>
          <w:szCs w:val="24"/>
        </w:rPr>
        <w:t>nearly 40 percent of urban growth occurred in slum housing</w:t>
      </w:r>
      <w:r w:rsidR="000012C2">
        <w:rPr>
          <w:rFonts w:eastAsia="Times New Roman" w:cs="Times New Roman"/>
          <w:sz w:val="24"/>
          <w:szCs w:val="24"/>
        </w:rPr>
        <w:t>.</w:t>
      </w:r>
      <w:r w:rsidR="00684167" w:rsidRPr="00684167">
        <w:rPr>
          <w:rStyle w:val="EndnoteReference"/>
          <w:rFonts w:eastAsia="Times New Roman" w:cs="Times New Roman"/>
          <w:sz w:val="24"/>
          <w:szCs w:val="24"/>
        </w:rPr>
        <w:t xml:space="preserve"> </w:t>
      </w:r>
      <w:r w:rsidR="00684167">
        <w:rPr>
          <w:rStyle w:val="EndnoteReference"/>
          <w:rFonts w:eastAsia="Times New Roman" w:cs="Times New Roman"/>
          <w:sz w:val="24"/>
          <w:szCs w:val="24"/>
        </w:rPr>
        <w:endnoteReference w:id="27"/>
      </w:r>
      <w:r w:rsidR="00684167" w:rsidRPr="00E275EC">
        <w:rPr>
          <w:rFonts w:eastAsia="Times New Roman" w:cs="Times New Roman"/>
          <w:sz w:val="24"/>
          <w:szCs w:val="24"/>
        </w:rPr>
        <w:t xml:space="preserve">  </w:t>
      </w:r>
      <w:r w:rsidRPr="00E275EC">
        <w:rPr>
          <w:rFonts w:eastAsia="Times New Roman" w:cs="Times New Roman"/>
          <w:sz w:val="24"/>
          <w:szCs w:val="24"/>
        </w:rPr>
        <w:t xml:space="preserve">Inadequate housing is defined as </w:t>
      </w:r>
      <w:r w:rsidR="009B6D55">
        <w:rPr>
          <w:rFonts w:eastAsia="Times New Roman" w:cs="Times New Roman"/>
          <w:sz w:val="24"/>
          <w:szCs w:val="24"/>
        </w:rPr>
        <w:t>housing</w:t>
      </w:r>
      <w:r w:rsidR="005333C9">
        <w:rPr>
          <w:rFonts w:eastAsia="Times New Roman" w:cs="Times New Roman"/>
          <w:sz w:val="24"/>
          <w:szCs w:val="24"/>
        </w:rPr>
        <w:t xml:space="preserve"> with</w:t>
      </w:r>
      <w:r w:rsidRPr="00E275EC">
        <w:rPr>
          <w:rFonts w:eastAsia="Times New Roman" w:cs="Times New Roman"/>
          <w:sz w:val="24"/>
          <w:szCs w:val="24"/>
        </w:rPr>
        <w:t xml:space="preserve"> moderate</w:t>
      </w:r>
      <w:r w:rsidR="00DC4DA6">
        <w:rPr>
          <w:rFonts w:eastAsia="Times New Roman" w:cs="Times New Roman"/>
          <w:sz w:val="24"/>
          <w:szCs w:val="24"/>
        </w:rPr>
        <w:t xml:space="preserve"> or severe structural problems</w:t>
      </w:r>
      <w:r w:rsidR="00A404A1">
        <w:rPr>
          <w:rFonts w:eastAsia="Times New Roman" w:cs="Times New Roman"/>
          <w:sz w:val="24"/>
          <w:szCs w:val="24"/>
        </w:rPr>
        <w:t xml:space="preserve"> including deficient</w:t>
      </w:r>
      <w:r w:rsidR="00DC4DA6">
        <w:rPr>
          <w:rFonts w:eastAsia="Times New Roman" w:cs="Times New Roman"/>
          <w:sz w:val="24"/>
          <w:szCs w:val="24"/>
        </w:rPr>
        <w:t xml:space="preserve"> plumbing, </w:t>
      </w:r>
      <w:r w:rsidRPr="00E275EC">
        <w:rPr>
          <w:rFonts w:eastAsia="Times New Roman" w:cs="Times New Roman"/>
          <w:sz w:val="24"/>
          <w:szCs w:val="24"/>
        </w:rPr>
        <w:t>or electricity</w:t>
      </w:r>
      <w:r w:rsidR="000012C2">
        <w:rPr>
          <w:rFonts w:eastAsia="Times New Roman" w:cs="Times New Roman"/>
          <w:sz w:val="24"/>
          <w:szCs w:val="24"/>
        </w:rPr>
        <w:t>.</w:t>
      </w:r>
      <w:r w:rsidR="00684167" w:rsidRPr="00684167">
        <w:rPr>
          <w:rStyle w:val="EndnoteReference"/>
          <w:rFonts w:eastAsia="Times New Roman" w:cs="Times New Roman"/>
          <w:sz w:val="24"/>
          <w:szCs w:val="24"/>
        </w:rPr>
        <w:t xml:space="preserve"> </w:t>
      </w:r>
      <w:bookmarkStart w:id="12" w:name="_Ref442801010"/>
      <w:r w:rsidR="00684167">
        <w:rPr>
          <w:rStyle w:val="EndnoteReference"/>
          <w:rFonts w:eastAsia="Times New Roman" w:cs="Times New Roman"/>
          <w:sz w:val="24"/>
          <w:szCs w:val="24"/>
        </w:rPr>
        <w:endnoteReference w:id="28"/>
      </w:r>
      <w:bookmarkEnd w:id="12"/>
      <w:r w:rsidRPr="00E275EC">
        <w:rPr>
          <w:rFonts w:eastAsia="Times New Roman" w:cs="Times New Roman"/>
          <w:sz w:val="24"/>
          <w:szCs w:val="24"/>
        </w:rPr>
        <w:t xml:space="preserve"> Adequate</w:t>
      </w:r>
      <w:r w:rsidR="00A404A1">
        <w:rPr>
          <w:rFonts w:eastAsia="Times New Roman" w:cs="Times New Roman"/>
          <w:sz w:val="24"/>
          <w:szCs w:val="24"/>
        </w:rPr>
        <w:t xml:space="preserve"> </w:t>
      </w:r>
      <w:r w:rsidRPr="00E275EC">
        <w:rPr>
          <w:rFonts w:eastAsia="Times New Roman" w:cs="Times New Roman"/>
          <w:sz w:val="24"/>
          <w:szCs w:val="24"/>
        </w:rPr>
        <w:t>housing protects against communicable and chronic diseases, injuries, poisonings, and both psychological and social stress</w:t>
      </w:r>
      <w:r w:rsidR="000012C2">
        <w:rPr>
          <w:rFonts w:eastAsia="Times New Roman" w:cs="Times New Roman"/>
          <w:sz w:val="24"/>
          <w:szCs w:val="24"/>
        </w:rPr>
        <w:t>.</w:t>
      </w:r>
      <w:r w:rsidR="003D6725" w:rsidRPr="003D6725">
        <w:rPr>
          <w:rStyle w:val="EndnoteReference"/>
          <w:rFonts w:eastAsia="Times New Roman" w:cs="Times New Roman"/>
          <w:sz w:val="24"/>
          <w:szCs w:val="24"/>
        </w:rPr>
        <w:t xml:space="preserve"> </w:t>
      </w:r>
      <w:r w:rsidR="003D6725" w:rsidRPr="00DE70AE">
        <w:rPr>
          <w:rStyle w:val="EndnoteReference"/>
          <w:rFonts w:eastAsia="Times New Roman" w:cs="Times New Roman"/>
          <w:color w:val="000000" w:themeColor="text1"/>
          <w:sz w:val="24"/>
          <w:szCs w:val="24"/>
        </w:rPr>
        <w:endnoteReference w:id="29"/>
      </w:r>
      <w:r w:rsidR="003D6725" w:rsidRPr="00DE70AE">
        <w:rPr>
          <w:rFonts w:eastAsia="Times New Roman" w:cs="Times New Roman"/>
          <w:color w:val="000000" w:themeColor="text1"/>
          <w:sz w:val="24"/>
          <w:szCs w:val="24"/>
        </w:rPr>
        <w:t>,</w:t>
      </w:r>
      <w:bookmarkStart w:id="15" w:name="_Ref442871699"/>
      <w:r w:rsidR="003D6725" w:rsidRPr="00DE70AE">
        <w:rPr>
          <w:rStyle w:val="EndnoteReference"/>
          <w:rFonts w:eastAsia="Times New Roman" w:cs="Times New Roman"/>
          <w:color w:val="000000" w:themeColor="text1"/>
          <w:sz w:val="24"/>
          <w:szCs w:val="24"/>
        </w:rPr>
        <w:endnoteReference w:id="30"/>
      </w:r>
      <w:bookmarkEnd w:id="15"/>
      <w:r w:rsidR="003D6725" w:rsidRPr="00DE70AE">
        <w:rPr>
          <w:rFonts w:eastAsia="Times New Roman" w:cs="Times New Roman"/>
          <w:color w:val="000000" w:themeColor="text1"/>
          <w:sz w:val="24"/>
          <w:szCs w:val="24"/>
          <w:vertAlign w:val="superscript"/>
        </w:rPr>
        <w:t>,</w:t>
      </w:r>
      <w:bookmarkStart w:id="16" w:name="_Ref442871742"/>
      <w:r w:rsidR="003D6725" w:rsidRPr="00DE70AE">
        <w:rPr>
          <w:rStyle w:val="EndnoteReference"/>
          <w:rFonts w:eastAsia="Times New Roman" w:cs="Times New Roman"/>
          <w:color w:val="000000" w:themeColor="text1"/>
          <w:sz w:val="24"/>
          <w:szCs w:val="24"/>
        </w:rPr>
        <w:endnoteReference w:id="31"/>
      </w:r>
      <w:bookmarkEnd w:id="16"/>
      <w:r w:rsidR="003D6725" w:rsidRPr="00DE70AE">
        <w:rPr>
          <w:rFonts w:eastAsia="Times New Roman" w:cs="Times New Roman"/>
          <w:color w:val="000000" w:themeColor="text1"/>
          <w:sz w:val="24"/>
          <w:szCs w:val="24"/>
          <w:vertAlign w:val="superscript"/>
        </w:rPr>
        <w:t>,</w:t>
      </w:r>
      <w:bookmarkStart w:id="17" w:name="_Ref442871192"/>
      <w:r w:rsidR="003D6725" w:rsidRPr="00DE70AE">
        <w:rPr>
          <w:rStyle w:val="EndnoteReference"/>
          <w:rFonts w:eastAsia="Times New Roman" w:cs="Times New Roman"/>
          <w:color w:val="000000" w:themeColor="text1"/>
          <w:sz w:val="24"/>
          <w:szCs w:val="24"/>
        </w:rPr>
        <w:endnoteReference w:id="32"/>
      </w:r>
      <w:bookmarkEnd w:id="17"/>
      <w:r w:rsidR="003D6725" w:rsidRPr="00DE70AE">
        <w:rPr>
          <w:rFonts w:eastAsia="Times New Roman" w:cs="Times New Roman"/>
          <w:color w:val="000000" w:themeColor="text1"/>
          <w:sz w:val="24"/>
          <w:szCs w:val="24"/>
        </w:rPr>
        <w:t xml:space="preserve"> </w:t>
      </w:r>
      <w:r w:rsidRPr="00DE70AE">
        <w:rPr>
          <w:rFonts w:eastAsia="Times New Roman" w:cs="Times New Roman"/>
          <w:color w:val="000000" w:themeColor="text1"/>
          <w:sz w:val="24"/>
          <w:szCs w:val="24"/>
        </w:rPr>
        <w:t xml:space="preserve">Unhealthy housing is defined as exposure to toxins or detrimental </w:t>
      </w:r>
      <w:r w:rsidRPr="00E275EC">
        <w:rPr>
          <w:rFonts w:eastAsia="Times New Roman" w:cs="Times New Roman"/>
          <w:sz w:val="24"/>
          <w:szCs w:val="24"/>
        </w:rPr>
        <w:t>environmental conditions wit</w:t>
      </w:r>
      <w:r w:rsidR="00C16486">
        <w:rPr>
          <w:rFonts w:eastAsia="Times New Roman" w:cs="Times New Roman"/>
          <w:sz w:val="24"/>
          <w:szCs w:val="24"/>
        </w:rPr>
        <w:t xml:space="preserve">hin the house, and includes </w:t>
      </w:r>
      <w:r w:rsidR="005B5B67">
        <w:rPr>
          <w:rFonts w:eastAsia="Times New Roman" w:cs="Times New Roman"/>
          <w:sz w:val="24"/>
          <w:szCs w:val="24"/>
        </w:rPr>
        <w:t>exposure</w:t>
      </w:r>
      <w:r w:rsidR="00B02A8A">
        <w:rPr>
          <w:rFonts w:eastAsia="Times New Roman" w:cs="Times New Roman"/>
          <w:sz w:val="24"/>
          <w:szCs w:val="24"/>
        </w:rPr>
        <w:t xml:space="preserve"> risk to </w:t>
      </w:r>
      <w:r w:rsidRPr="00E275EC">
        <w:rPr>
          <w:rFonts w:eastAsia="Times New Roman" w:cs="Times New Roman"/>
          <w:sz w:val="24"/>
          <w:szCs w:val="24"/>
        </w:rPr>
        <w:t>rodents, mold, and water leaks</w:t>
      </w:r>
      <w:r w:rsidR="000012C2" w:rsidRPr="00DE70AE">
        <w:rPr>
          <w:rFonts w:eastAsia="Times New Roman" w:cs="Times New Roman"/>
          <w:color w:val="000000" w:themeColor="text1"/>
          <w:sz w:val="24"/>
          <w:szCs w:val="24"/>
        </w:rPr>
        <w:t>.</w:t>
      </w:r>
      <w:r w:rsidR="00684167" w:rsidRPr="00DE70AE">
        <w:rPr>
          <w:rFonts w:eastAsia="Times New Roman" w:cs="Times New Roman"/>
          <w:color w:val="000000" w:themeColor="text1"/>
          <w:sz w:val="24"/>
          <w:szCs w:val="24"/>
          <w:vertAlign w:val="superscript"/>
        </w:rPr>
        <w:fldChar w:fldCharType="begin"/>
      </w:r>
      <w:r w:rsidR="00684167" w:rsidRPr="00DE70AE">
        <w:rPr>
          <w:rFonts w:eastAsia="Times New Roman" w:cs="Times New Roman"/>
          <w:color w:val="000000" w:themeColor="text1"/>
          <w:sz w:val="24"/>
          <w:szCs w:val="24"/>
          <w:vertAlign w:val="superscript"/>
        </w:rPr>
        <w:instrText xml:space="preserve"> NOTEREF _Ref442801010 \h  \* MERGEFORMAT </w:instrText>
      </w:r>
      <w:r w:rsidR="00684167" w:rsidRPr="00DE70AE">
        <w:rPr>
          <w:rFonts w:eastAsia="Times New Roman" w:cs="Times New Roman"/>
          <w:color w:val="000000" w:themeColor="text1"/>
          <w:sz w:val="24"/>
          <w:szCs w:val="24"/>
          <w:vertAlign w:val="superscript"/>
        </w:rPr>
      </w:r>
      <w:r w:rsidR="00684167"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28</w:t>
      </w:r>
      <w:r w:rsidR="00684167" w:rsidRPr="00DE70AE">
        <w:rPr>
          <w:rFonts w:eastAsia="Times New Roman" w:cs="Times New Roman"/>
          <w:color w:val="000000" w:themeColor="text1"/>
          <w:sz w:val="24"/>
          <w:szCs w:val="24"/>
          <w:vertAlign w:val="superscript"/>
        </w:rPr>
        <w:fldChar w:fldCharType="end"/>
      </w:r>
      <w:r w:rsidRPr="00DE70AE">
        <w:rPr>
          <w:rFonts w:eastAsia="Times New Roman" w:cs="Times New Roman"/>
          <w:color w:val="000000" w:themeColor="text1"/>
          <w:sz w:val="24"/>
          <w:szCs w:val="24"/>
        </w:rPr>
        <w:t xml:space="preserve"> Both inadequate and unhealthy housing can leave residents vulnerable to chronic and communicable health threats</w:t>
      </w:r>
      <w:r w:rsidR="00684167" w:rsidRPr="00DE70AE">
        <w:rPr>
          <w:rFonts w:eastAsia="Times New Roman" w:cs="Times New Roman"/>
          <w:color w:val="000000" w:themeColor="text1"/>
          <w:sz w:val="24"/>
          <w:szCs w:val="24"/>
        </w:rPr>
        <w:t xml:space="preserve">. </w:t>
      </w:r>
      <w:r w:rsidR="00684167" w:rsidRPr="00DE70AE">
        <w:rPr>
          <w:rFonts w:eastAsia="Times New Roman" w:cs="Times New Roman"/>
          <w:color w:val="000000" w:themeColor="text1"/>
          <w:sz w:val="24"/>
          <w:szCs w:val="24"/>
          <w:vertAlign w:val="superscript"/>
        </w:rPr>
        <w:fldChar w:fldCharType="begin"/>
      </w:r>
      <w:r w:rsidR="00684167" w:rsidRPr="00DE70AE">
        <w:rPr>
          <w:rFonts w:eastAsia="Times New Roman" w:cs="Times New Roman"/>
          <w:color w:val="000000" w:themeColor="text1"/>
          <w:sz w:val="24"/>
          <w:szCs w:val="24"/>
          <w:vertAlign w:val="superscript"/>
        </w:rPr>
        <w:instrText xml:space="preserve"> NOTEREF _Ref442801010 \h </w:instrText>
      </w:r>
      <w:r w:rsidR="003D6725" w:rsidRPr="00DE70AE">
        <w:rPr>
          <w:rFonts w:eastAsia="Times New Roman" w:cs="Times New Roman"/>
          <w:color w:val="000000" w:themeColor="text1"/>
          <w:sz w:val="24"/>
          <w:szCs w:val="24"/>
          <w:vertAlign w:val="superscript"/>
        </w:rPr>
        <w:instrText xml:space="preserve"> \* MERGEFORMAT </w:instrText>
      </w:r>
      <w:r w:rsidR="00684167" w:rsidRPr="00DE70AE">
        <w:rPr>
          <w:rFonts w:eastAsia="Times New Roman" w:cs="Times New Roman"/>
          <w:color w:val="000000" w:themeColor="text1"/>
          <w:sz w:val="24"/>
          <w:szCs w:val="24"/>
          <w:vertAlign w:val="superscript"/>
        </w:rPr>
      </w:r>
      <w:r w:rsidR="00684167"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28</w:t>
      </w:r>
      <w:r w:rsidR="00684167" w:rsidRPr="00DE70AE">
        <w:rPr>
          <w:rFonts w:eastAsia="Times New Roman" w:cs="Times New Roman"/>
          <w:color w:val="000000" w:themeColor="text1"/>
          <w:sz w:val="24"/>
          <w:szCs w:val="24"/>
          <w:vertAlign w:val="superscript"/>
        </w:rPr>
        <w:fldChar w:fldCharType="end"/>
      </w:r>
      <w:r w:rsidR="00827700" w:rsidRPr="00DE70AE">
        <w:rPr>
          <w:rFonts w:eastAsia="Times New Roman" w:cs="Times New Roman"/>
          <w:color w:val="000000" w:themeColor="text1"/>
          <w:sz w:val="24"/>
          <w:szCs w:val="24"/>
          <w:vertAlign w:val="superscript"/>
        </w:rPr>
        <w:t>,</w:t>
      </w:r>
      <w:r w:rsidR="00827700" w:rsidRPr="00DE70AE">
        <w:rPr>
          <w:rFonts w:eastAsia="Times New Roman" w:cs="Times New Roman"/>
          <w:color w:val="000000" w:themeColor="text1"/>
          <w:sz w:val="24"/>
          <w:szCs w:val="24"/>
          <w:vertAlign w:val="superscript"/>
        </w:rPr>
        <w:fldChar w:fldCharType="begin"/>
      </w:r>
      <w:r w:rsidR="00827700" w:rsidRPr="00DE70AE">
        <w:rPr>
          <w:rFonts w:eastAsia="Times New Roman" w:cs="Times New Roman"/>
          <w:color w:val="000000" w:themeColor="text1"/>
          <w:sz w:val="24"/>
          <w:szCs w:val="24"/>
          <w:vertAlign w:val="superscript"/>
        </w:rPr>
        <w:instrText xml:space="preserve"> NOTEREF _Ref442871699 \h </w:instrText>
      </w:r>
      <w:r w:rsidR="00827700" w:rsidRPr="00DE70AE">
        <w:rPr>
          <w:rFonts w:eastAsia="Times New Roman" w:cs="Times New Roman"/>
          <w:color w:val="000000" w:themeColor="text1"/>
          <w:sz w:val="24"/>
          <w:szCs w:val="24"/>
          <w:vertAlign w:val="superscript"/>
        </w:rPr>
      </w:r>
      <w:r w:rsidR="00827700"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30</w:t>
      </w:r>
      <w:r w:rsidR="00827700" w:rsidRPr="00DE70AE">
        <w:rPr>
          <w:rFonts w:eastAsia="Times New Roman" w:cs="Times New Roman"/>
          <w:color w:val="000000" w:themeColor="text1"/>
          <w:sz w:val="24"/>
          <w:szCs w:val="24"/>
          <w:vertAlign w:val="superscript"/>
        </w:rPr>
        <w:fldChar w:fldCharType="end"/>
      </w:r>
      <w:r w:rsidR="00827700" w:rsidRPr="00DE70AE">
        <w:rPr>
          <w:rFonts w:eastAsia="Times New Roman" w:cs="Times New Roman"/>
          <w:color w:val="000000" w:themeColor="text1"/>
          <w:sz w:val="24"/>
          <w:szCs w:val="24"/>
          <w:vertAlign w:val="superscript"/>
        </w:rPr>
        <w:t xml:space="preserve"> </w:t>
      </w:r>
      <w:r w:rsidR="00827700" w:rsidRPr="00DE70AE">
        <w:rPr>
          <w:rFonts w:eastAsia="Times New Roman" w:cs="Times New Roman"/>
          <w:color w:val="000000" w:themeColor="text1"/>
          <w:sz w:val="24"/>
          <w:szCs w:val="24"/>
          <w:vertAlign w:val="superscript"/>
        </w:rPr>
        <w:fldChar w:fldCharType="begin"/>
      </w:r>
      <w:r w:rsidR="00827700" w:rsidRPr="00DE70AE">
        <w:rPr>
          <w:rFonts w:eastAsia="Times New Roman" w:cs="Times New Roman"/>
          <w:color w:val="000000" w:themeColor="text1"/>
          <w:sz w:val="24"/>
          <w:szCs w:val="24"/>
          <w:vertAlign w:val="superscript"/>
        </w:rPr>
        <w:instrText xml:space="preserve"> NOTEREF _Ref442871742 \h </w:instrText>
      </w:r>
      <w:r w:rsidR="00827700" w:rsidRPr="00DE70AE">
        <w:rPr>
          <w:rFonts w:eastAsia="Times New Roman" w:cs="Times New Roman"/>
          <w:color w:val="000000" w:themeColor="text1"/>
          <w:sz w:val="24"/>
          <w:szCs w:val="24"/>
          <w:vertAlign w:val="superscript"/>
        </w:rPr>
      </w:r>
      <w:r w:rsidR="00827700"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31</w:t>
      </w:r>
      <w:r w:rsidR="00827700" w:rsidRPr="00DE70AE">
        <w:rPr>
          <w:rFonts w:eastAsia="Times New Roman" w:cs="Times New Roman"/>
          <w:color w:val="000000" w:themeColor="text1"/>
          <w:sz w:val="24"/>
          <w:szCs w:val="24"/>
          <w:vertAlign w:val="superscript"/>
        </w:rPr>
        <w:fldChar w:fldCharType="end"/>
      </w:r>
      <w:r w:rsidR="00827700" w:rsidRPr="00DE70AE">
        <w:rPr>
          <w:rFonts w:eastAsia="Times New Roman" w:cs="Times New Roman"/>
          <w:color w:val="000000" w:themeColor="text1"/>
          <w:sz w:val="24"/>
          <w:szCs w:val="24"/>
          <w:vertAlign w:val="superscript"/>
        </w:rPr>
        <w:t xml:space="preserve"> </w:t>
      </w:r>
      <w:ins w:id="18" w:author="Carla Tilchin" w:date="2016-02-08T15:53:00Z">
        <w:r w:rsidR="003D6725" w:rsidRPr="00DE70AE">
          <w:rPr>
            <w:rFonts w:eastAsia="Times New Roman" w:cs="Times New Roman"/>
            <w:color w:val="000000" w:themeColor="text1"/>
            <w:sz w:val="24"/>
            <w:szCs w:val="24"/>
            <w:vertAlign w:val="superscript"/>
          </w:rPr>
          <w:t>,</w:t>
        </w:r>
      </w:ins>
      <w:r w:rsidR="00827700" w:rsidRPr="00DE70AE">
        <w:rPr>
          <w:rFonts w:eastAsia="Times New Roman" w:cs="Times New Roman"/>
          <w:color w:val="000000" w:themeColor="text1"/>
          <w:sz w:val="24"/>
          <w:szCs w:val="24"/>
        </w:rPr>
        <w:fldChar w:fldCharType="begin"/>
      </w:r>
      <w:r w:rsidR="00827700" w:rsidRPr="00DE70AE">
        <w:rPr>
          <w:rFonts w:eastAsia="Times New Roman" w:cs="Times New Roman"/>
          <w:color w:val="000000" w:themeColor="text1"/>
          <w:sz w:val="24"/>
          <w:szCs w:val="24"/>
          <w:vertAlign w:val="superscript"/>
        </w:rPr>
        <w:instrText xml:space="preserve"> NOTEREF _Ref442871192 \h </w:instrText>
      </w:r>
      <w:r w:rsidR="00827700" w:rsidRPr="00DE70AE">
        <w:rPr>
          <w:rFonts w:eastAsia="Times New Roman" w:cs="Times New Roman"/>
          <w:color w:val="000000" w:themeColor="text1"/>
          <w:sz w:val="24"/>
          <w:szCs w:val="24"/>
        </w:rPr>
      </w:r>
      <w:r w:rsidR="00827700" w:rsidRPr="00DE70AE">
        <w:rPr>
          <w:rFonts w:eastAsia="Times New Roman" w:cs="Times New Roman"/>
          <w:color w:val="000000" w:themeColor="text1"/>
          <w:sz w:val="24"/>
          <w:szCs w:val="24"/>
        </w:rPr>
        <w:fldChar w:fldCharType="separate"/>
      </w:r>
      <w:r w:rsidR="00F41A24">
        <w:rPr>
          <w:rFonts w:eastAsia="Times New Roman" w:cs="Times New Roman"/>
          <w:color w:val="000000" w:themeColor="text1"/>
          <w:sz w:val="24"/>
          <w:szCs w:val="24"/>
          <w:vertAlign w:val="superscript"/>
        </w:rPr>
        <w:t>32</w:t>
      </w:r>
      <w:r w:rsidR="00827700" w:rsidRPr="00DE70AE">
        <w:rPr>
          <w:rFonts w:eastAsia="Times New Roman" w:cs="Times New Roman"/>
          <w:color w:val="000000" w:themeColor="text1"/>
          <w:sz w:val="24"/>
          <w:szCs w:val="24"/>
        </w:rPr>
        <w:fldChar w:fldCharType="end"/>
      </w:r>
    </w:p>
    <w:p w14:paraId="07D3B35F" w14:textId="26F193E5" w:rsidR="008644AD" w:rsidRPr="00DE70AE" w:rsidRDefault="0052096E" w:rsidP="008644AD">
      <w:pPr>
        <w:pStyle w:val="Normal1"/>
        <w:spacing w:line="480" w:lineRule="auto"/>
        <w:ind w:firstLine="720"/>
        <w:contextualSpacing/>
        <w:rPr>
          <w:rFonts w:eastAsia="Times New Roman" w:cs="Times New Roman"/>
          <w:color w:val="000000" w:themeColor="text1"/>
          <w:sz w:val="24"/>
          <w:szCs w:val="24"/>
        </w:rPr>
      </w:pPr>
      <w:r w:rsidRPr="00DE70AE">
        <w:rPr>
          <w:rFonts w:eastAsia="Times New Roman" w:cs="Times New Roman"/>
          <w:color w:val="000000" w:themeColor="text1"/>
          <w:sz w:val="24"/>
          <w:szCs w:val="24"/>
        </w:rPr>
        <w:t>Inadequate shelter conditions often exist in a context of poverty, warfare, and limited infrastructure</w:t>
      </w:r>
      <w:r w:rsidR="003D6725" w:rsidRPr="00DE70AE">
        <w:rPr>
          <w:rFonts w:eastAsia="Times New Roman" w:cs="Times New Roman"/>
          <w:color w:val="000000" w:themeColor="text1"/>
          <w:sz w:val="24"/>
          <w:szCs w:val="24"/>
        </w:rPr>
        <w:t>.</w:t>
      </w:r>
      <w:bookmarkStart w:id="19" w:name="_Ref442801812"/>
      <w:r w:rsidR="003D6725" w:rsidRPr="00DE70AE">
        <w:rPr>
          <w:rStyle w:val="EndnoteReference"/>
          <w:rFonts w:eastAsia="Times New Roman" w:cs="Times New Roman"/>
          <w:color w:val="000000" w:themeColor="text1"/>
          <w:sz w:val="24"/>
          <w:szCs w:val="24"/>
        </w:rPr>
        <w:endnoteReference w:id="33"/>
      </w:r>
      <w:bookmarkEnd w:id="19"/>
      <w:r w:rsidR="003D6725" w:rsidRPr="00DE70AE">
        <w:rPr>
          <w:rFonts w:eastAsia="Times New Roman" w:cs="Times New Roman"/>
          <w:color w:val="000000" w:themeColor="text1"/>
          <w:sz w:val="24"/>
          <w:szCs w:val="24"/>
          <w:vertAlign w:val="superscript"/>
        </w:rPr>
        <w:t xml:space="preserve">, </w:t>
      </w:r>
      <w:bookmarkStart w:id="20" w:name="_Ref442801886"/>
      <w:r w:rsidR="003D6725" w:rsidRPr="00DE70AE">
        <w:rPr>
          <w:rStyle w:val="EndnoteReference"/>
          <w:rFonts w:eastAsia="Times New Roman" w:cs="Times New Roman"/>
          <w:color w:val="000000" w:themeColor="text1"/>
          <w:sz w:val="24"/>
          <w:szCs w:val="24"/>
        </w:rPr>
        <w:endnoteReference w:id="34"/>
      </w:r>
      <w:bookmarkEnd w:id="20"/>
      <w:r w:rsidR="003D6725" w:rsidRPr="00DE70AE">
        <w:rPr>
          <w:rFonts w:eastAsia="Times New Roman" w:cs="Times New Roman"/>
          <w:color w:val="000000" w:themeColor="text1"/>
          <w:sz w:val="24"/>
          <w:szCs w:val="24"/>
          <w:vertAlign w:val="superscript"/>
        </w:rPr>
        <w:t xml:space="preserve">, </w:t>
      </w:r>
      <w:r w:rsidR="003D6725" w:rsidRPr="00DE70AE">
        <w:rPr>
          <w:rStyle w:val="EndnoteReference"/>
          <w:rFonts w:eastAsia="Times New Roman" w:cs="Times New Roman"/>
          <w:color w:val="000000" w:themeColor="text1"/>
          <w:sz w:val="24"/>
          <w:szCs w:val="24"/>
        </w:rPr>
        <w:endnoteReference w:id="35"/>
      </w:r>
      <w:r w:rsidR="003D6725" w:rsidRPr="00DE70AE">
        <w:rPr>
          <w:rFonts w:eastAsia="Times New Roman" w:cs="Times New Roman"/>
          <w:color w:val="000000" w:themeColor="text1"/>
          <w:sz w:val="24"/>
          <w:szCs w:val="24"/>
        </w:rPr>
        <w:t xml:space="preserve"> </w:t>
      </w:r>
      <w:r w:rsidRPr="00DE70AE">
        <w:rPr>
          <w:rFonts w:eastAsia="Times New Roman" w:cs="Times New Roman"/>
          <w:color w:val="000000" w:themeColor="text1"/>
          <w:sz w:val="24"/>
          <w:szCs w:val="24"/>
        </w:rPr>
        <w:t xml:space="preserve">Studies on refugee camps and homelessness highlight the health effects of </w:t>
      </w:r>
      <w:r w:rsidR="007A011B" w:rsidRPr="00DE70AE">
        <w:rPr>
          <w:rFonts w:eastAsia="Times New Roman" w:cs="Times New Roman"/>
          <w:color w:val="000000" w:themeColor="text1"/>
          <w:sz w:val="24"/>
          <w:szCs w:val="24"/>
        </w:rPr>
        <w:t xml:space="preserve">poor </w:t>
      </w:r>
      <w:r w:rsidRPr="00DE70AE">
        <w:rPr>
          <w:rFonts w:eastAsia="Times New Roman" w:cs="Times New Roman"/>
          <w:color w:val="000000" w:themeColor="text1"/>
          <w:sz w:val="24"/>
          <w:szCs w:val="24"/>
        </w:rPr>
        <w:t>housing conditions. Refugee camps are often overcrowded and plagued by inadequate heating, dampness</w:t>
      </w:r>
      <w:r w:rsidR="00E53CC5" w:rsidRPr="00DE70AE">
        <w:rPr>
          <w:rFonts w:eastAsia="Times New Roman" w:cs="Times New Roman"/>
          <w:color w:val="000000" w:themeColor="text1"/>
          <w:sz w:val="24"/>
          <w:szCs w:val="24"/>
        </w:rPr>
        <w:t>,</w:t>
      </w:r>
      <w:r w:rsidRPr="00DE70AE">
        <w:rPr>
          <w:rFonts w:eastAsia="Times New Roman" w:cs="Times New Roman"/>
          <w:color w:val="000000" w:themeColor="text1"/>
          <w:sz w:val="24"/>
          <w:szCs w:val="24"/>
        </w:rPr>
        <w:t xml:space="preserve"> molds, poor lighting, and poor ventilation</w:t>
      </w:r>
      <w:r w:rsidR="00706C9B" w:rsidRPr="00DE70AE">
        <w:rPr>
          <w:rFonts w:eastAsia="Times New Roman" w:cs="Times New Roman"/>
          <w:color w:val="000000" w:themeColor="text1"/>
          <w:sz w:val="24"/>
          <w:szCs w:val="24"/>
        </w:rPr>
        <w:t xml:space="preserve"> and are associated with incidence of respiratory diseases</w:t>
      </w:r>
      <w:r w:rsidRPr="00DE70AE">
        <w:rPr>
          <w:rFonts w:eastAsia="Times New Roman" w:cs="Times New Roman"/>
          <w:color w:val="000000" w:themeColor="text1"/>
          <w:sz w:val="24"/>
          <w:szCs w:val="24"/>
        </w:rPr>
        <w:t xml:space="preserve"> </w:t>
      </w:r>
      <w:r w:rsidR="00706C9B" w:rsidRPr="00DE70AE">
        <w:rPr>
          <w:rFonts w:eastAsia="Times New Roman" w:cs="Times New Roman"/>
          <w:color w:val="000000" w:themeColor="text1"/>
          <w:sz w:val="24"/>
          <w:szCs w:val="24"/>
        </w:rPr>
        <w:t xml:space="preserve">and </w:t>
      </w:r>
      <w:proofErr w:type="spellStart"/>
      <w:r w:rsidR="00706C9B" w:rsidRPr="00DE70AE">
        <w:rPr>
          <w:rFonts w:eastAsia="Times New Roman" w:cs="Times New Roman"/>
          <w:color w:val="000000" w:themeColor="text1"/>
          <w:sz w:val="24"/>
          <w:szCs w:val="24"/>
        </w:rPr>
        <w:t>fever</w:t>
      </w:r>
      <w:r w:rsidR="002F3FDA" w:rsidRPr="00DE70AE">
        <w:rPr>
          <w:rFonts w:eastAsia="Times New Roman" w:cs="Times New Roman"/>
          <w:color w:val="000000" w:themeColor="text1"/>
          <w:sz w:val="24"/>
          <w:szCs w:val="24"/>
        </w:rPr>
        <w:t>.</w:t>
      </w:r>
      <w:r w:rsidR="003D6725" w:rsidRPr="00DE70AE">
        <w:rPr>
          <w:rFonts w:eastAsia="Times New Roman" w:cs="Times New Roman"/>
          <w:color w:val="000000" w:themeColor="text1"/>
          <w:sz w:val="24"/>
          <w:szCs w:val="24"/>
          <w:vertAlign w:val="superscript"/>
        </w:rPr>
        <w:fldChar w:fldCharType="begin"/>
      </w:r>
      <w:r w:rsidR="003D6725" w:rsidRPr="00DE70AE">
        <w:rPr>
          <w:rFonts w:eastAsia="Times New Roman" w:cs="Times New Roman"/>
          <w:color w:val="000000" w:themeColor="text1"/>
          <w:sz w:val="24"/>
          <w:szCs w:val="24"/>
          <w:vertAlign w:val="superscript"/>
        </w:rPr>
        <w:instrText xml:space="preserve"> NOTEREF _Ref442801818 \h  \* MERGEFORMAT </w:instrText>
      </w:r>
      <w:r w:rsidR="003D6725" w:rsidRPr="00DE70AE">
        <w:rPr>
          <w:rFonts w:eastAsia="Times New Roman" w:cs="Times New Roman"/>
          <w:color w:val="000000" w:themeColor="text1"/>
          <w:sz w:val="24"/>
          <w:szCs w:val="24"/>
          <w:vertAlign w:val="superscript"/>
        </w:rPr>
      </w:r>
      <w:r w:rsidR="003D6725" w:rsidRPr="00DE70AE">
        <w:rPr>
          <w:rFonts w:eastAsia="Times New Roman" w:cs="Times New Roman"/>
          <w:color w:val="000000" w:themeColor="text1"/>
          <w:sz w:val="24"/>
          <w:szCs w:val="24"/>
          <w:vertAlign w:val="superscript"/>
        </w:rPr>
        <w:fldChar w:fldCharType="separate"/>
      </w:r>
      <w:r w:rsidR="00F41A24">
        <w:rPr>
          <w:rFonts w:eastAsia="Times New Roman" w:cs="Times New Roman"/>
          <w:b/>
          <w:bCs/>
          <w:color w:val="000000" w:themeColor="text1"/>
          <w:sz w:val="24"/>
          <w:szCs w:val="24"/>
          <w:vertAlign w:val="superscript"/>
        </w:rPr>
        <w:t>Error</w:t>
      </w:r>
      <w:proofErr w:type="spellEnd"/>
      <w:r w:rsidR="00F41A24">
        <w:rPr>
          <w:rFonts w:eastAsia="Times New Roman" w:cs="Times New Roman"/>
          <w:b/>
          <w:bCs/>
          <w:color w:val="000000" w:themeColor="text1"/>
          <w:sz w:val="24"/>
          <w:szCs w:val="24"/>
          <w:vertAlign w:val="superscript"/>
        </w:rPr>
        <w:t>! Bookmark not defined.</w:t>
      </w:r>
      <w:r w:rsidR="003D6725" w:rsidRPr="00DE70AE">
        <w:rPr>
          <w:rFonts w:eastAsia="Times New Roman" w:cs="Times New Roman"/>
          <w:color w:val="000000" w:themeColor="text1"/>
          <w:sz w:val="24"/>
          <w:szCs w:val="24"/>
          <w:vertAlign w:val="superscript"/>
        </w:rPr>
        <w:fldChar w:fldCharType="end"/>
      </w:r>
      <w:r w:rsidR="003D6725" w:rsidRPr="00DE70AE">
        <w:rPr>
          <w:rFonts w:eastAsia="Times New Roman" w:cs="Times New Roman"/>
          <w:color w:val="000000" w:themeColor="text1"/>
          <w:sz w:val="24"/>
          <w:szCs w:val="24"/>
          <w:vertAlign w:val="superscript"/>
        </w:rPr>
        <w:t xml:space="preserve">, </w:t>
      </w:r>
      <w:r w:rsidR="003D6725" w:rsidRPr="00DE70AE">
        <w:rPr>
          <w:rFonts w:eastAsia="Times New Roman" w:cs="Times New Roman"/>
          <w:color w:val="000000" w:themeColor="text1"/>
          <w:sz w:val="24"/>
          <w:szCs w:val="24"/>
          <w:vertAlign w:val="superscript"/>
        </w:rPr>
        <w:fldChar w:fldCharType="begin"/>
      </w:r>
      <w:r w:rsidR="003D6725" w:rsidRPr="00DE70AE">
        <w:rPr>
          <w:rFonts w:eastAsia="Times New Roman" w:cs="Times New Roman"/>
          <w:color w:val="000000" w:themeColor="text1"/>
          <w:sz w:val="24"/>
          <w:szCs w:val="24"/>
          <w:vertAlign w:val="superscript"/>
        </w:rPr>
        <w:instrText xml:space="preserve"> NOTEREF _Ref442801812 \h  \* MERGEFORMAT </w:instrText>
      </w:r>
      <w:r w:rsidR="003D6725" w:rsidRPr="00DE70AE">
        <w:rPr>
          <w:rFonts w:eastAsia="Times New Roman" w:cs="Times New Roman"/>
          <w:color w:val="000000" w:themeColor="text1"/>
          <w:sz w:val="24"/>
          <w:szCs w:val="24"/>
          <w:vertAlign w:val="superscript"/>
        </w:rPr>
      </w:r>
      <w:r w:rsidR="003D6725"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33</w:t>
      </w:r>
      <w:r w:rsidR="003D6725" w:rsidRPr="00DE70AE">
        <w:rPr>
          <w:rFonts w:eastAsia="Times New Roman" w:cs="Times New Roman"/>
          <w:color w:val="000000" w:themeColor="text1"/>
          <w:sz w:val="24"/>
          <w:szCs w:val="24"/>
          <w:vertAlign w:val="superscript"/>
        </w:rPr>
        <w:fldChar w:fldCharType="end"/>
      </w:r>
      <w:r w:rsidRPr="00DE70AE">
        <w:rPr>
          <w:rFonts w:eastAsia="Times New Roman" w:cs="Times New Roman"/>
          <w:color w:val="000000" w:themeColor="text1"/>
          <w:sz w:val="24"/>
          <w:szCs w:val="24"/>
        </w:rPr>
        <w:t xml:space="preserve"> Bonner </w:t>
      </w:r>
      <w:r w:rsidRPr="00DE70AE">
        <w:rPr>
          <w:rFonts w:eastAsia="Times New Roman" w:cs="Times New Roman"/>
          <w:i/>
          <w:color w:val="000000" w:themeColor="text1"/>
          <w:sz w:val="24"/>
          <w:szCs w:val="24"/>
        </w:rPr>
        <w:t>et al</w:t>
      </w:r>
      <w:r w:rsidR="005B5B67" w:rsidRPr="00DE70AE">
        <w:rPr>
          <w:rFonts w:eastAsia="Times New Roman" w:cs="Times New Roman"/>
          <w:color w:val="000000" w:themeColor="text1"/>
          <w:sz w:val="24"/>
          <w:szCs w:val="24"/>
        </w:rPr>
        <w:t>.</w:t>
      </w:r>
      <w:r w:rsidR="00AE7391" w:rsidRPr="00DE70AE">
        <w:rPr>
          <w:rFonts w:eastAsia="Times New Roman" w:cs="Times New Roman"/>
          <w:color w:val="000000" w:themeColor="text1"/>
          <w:sz w:val="24"/>
          <w:szCs w:val="24"/>
        </w:rPr>
        <w:t xml:space="preserve"> </w:t>
      </w:r>
      <w:r w:rsidRPr="00DE70AE">
        <w:rPr>
          <w:rFonts w:eastAsia="Times New Roman" w:cs="Times New Roman"/>
          <w:color w:val="000000" w:themeColor="text1"/>
          <w:sz w:val="24"/>
          <w:szCs w:val="24"/>
        </w:rPr>
        <w:t xml:space="preserve">found that households in </w:t>
      </w:r>
      <w:r w:rsidR="00706C9B" w:rsidRPr="00DE70AE">
        <w:rPr>
          <w:rFonts w:eastAsia="Times New Roman" w:cs="Times New Roman"/>
          <w:color w:val="000000" w:themeColor="text1"/>
          <w:sz w:val="24"/>
          <w:szCs w:val="24"/>
        </w:rPr>
        <w:t>Liberian</w:t>
      </w:r>
      <w:r w:rsidRPr="00DE70AE">
        <w:rPr>
          <w:rFonts w:eastAsia="Times New Roman" w:cs="Times New Roman"/>
          <w:color w:val="000000" w:themeColor="text1"/>
          <w:sz w:val="24"/>
          <w:szCs w:val="24"/>
        </w:rPr>
        <w:t xml:space="preserve"> refugee camps in Sierra Leone with more rat burrows and poorer external </w:t>
      </w:r>
      <w:r w:rsidR="0050462A" w:rsidRPr="00DE70AE">
        <w:rPr>
          <w:rFonts w:eastAsia="Times New Roman" w:cs="Times New Roman"/>
          <w:color w:val="000000" w:themeColor="text1"/>
          <w:sz w:val="24"/>
          <w:szCs w:val="24"/>
        </w:rPr>
        <w:t xml:space="preserve">hygiene had </w:t>
      </w:r>
      <w:r w:rsidR="00135987" w:rsidRPr="00DE70AE">
        <w:rPr>
          <w:rFonts w:eastAsia="Times New Roman" w:cs="Times New Roman"/>
          <w:color w:val="000000" w:themeColor="text1"/>
          <w:sz w:val="24"/>
          <w:szCs w:val="24"/>
        </w:rPr>
        <w:t xml:space="preserve">a </w:t>
      </w:r>
      <w:r w:rsidR="0050462A" w:rsidRPr="00DE70AE">
        <w:rPr>
          <w:rFonts w:eastAsia="Times New Roman" w:cs="Times New Roman"/>
          <w:color w:val="000000" w:themeColor="text1"/>
          <w:sz w:val="24"/>
          <w:szCs w:val="24"/>
        </w:rPr>
        <w:t xml:space="preserve">higher incidence of Lassa </w:t>
      </w:r>
      <w:r w:rsidR="0050462A" w:rsidRPr="00DE70AE">
        <w:rPr>
          <w:rFonts w:eastAsia="Times New Roman" w:cs="Times New Roman"/>
          <w:color w:val="000000" w:themeColor="text1"/>
          <w:sz w:val="24"/>
          <w:szCs w:val="24"/>
        </w:rPr>
        <w:lastRenderedPageBreak/>
        <w:t>fever cases compared to nearby houses that were in</w:t>
      </w:r>
      <w:r w:rsidRPr="00DE70AE">
        <w:rPr>
          <w:rFonts w:eastAsia="Times New Roman" w:cs="Times New Roman"/>
          <w:color w:val="000000" w:themeColor="text1"/>
          <w:sz w:val="24"/>
          <w:szCs w:val="24"/>
        </w:rPr>
        <w:t xml:space="preserve"> better condition.</w:t>
      </w:r>
      <w:r w:rsidR="003D6725" w:rsidRPr="00DE70AE">
        <w:rPr>
          <w:rFonts w:eastAsia="Times New Roman" w:cs="Times New Roman"/>
          <w:color w:val="000000" w:themeColor="text1"/>
          <w:sz w:val="24"/>
          <w:szCs w:val="24"/>
          <w:vertAlign w:val="superscript"/>
        </w:rPr>
        <w:fldChar w:fldCharType="begin"/>
      </w:r>
      <w:r w:rsidR="003D6725" w:rsidRPr="00DE70AE">
        <w:rPr>
          <w:rFonts w:eastAsia="Times New Roman" w:cs="Times New Roman"/>
          <w:color w:val="000000" w:themeColor="text1"/>
          <w:sz w:val="24"/>
          <w:szCs w:val="24"/>
          <w:vertAlign w:val="superscript"/>
        </w:rPr>
        <w:instrText xml:space="preserve"> NOTEREF _Ref442801886 \h  \* MERGEFORMAT </w:instrText>
      </w:r>
      <w:r w:rsidR="003D6725" w:rsidRPr="00DE70AE">
        <w:rPr>
          <w:rFonts w:eastAsia="Times New Roman" w:cs="Times New Roman"/>
          <w:color w:val="000000" w:themeColor="text1"/>
          <w:sz w:val="24"/>
          <w:szCs w:val="24"/>
          <w:vertAlign w:val="superscript"/>
        </w:rPr>
      </w:r>
      <w:r w:rsidR="003D6725"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34</w:t>
      </w:r>
      <w:r w:rsidR="003D6725" w:rsidRPr="00DE70AE">
        <w:rPr>
          <w:rFonts w:eastAsia="Times New Roman" w:cs="Times New Roman"/>
          <w:color w:val="000000" w:themeColor="text1"/>
          <w:sz w:val="24"/>
          <w:szCs w:val="24"/>
          <w:vertAlign w:val="superscript"/>
        </w:rPr>
        <w:fldChar w:fldCharType="end"/>
      </w:r>
      <w:r w:rsidR="003D6725" w:rsidRPr="00DE70AE">
        <w:rPr>
          <w:rFonts w:eastAsia="Times New Roman" w:cs="Times New Roman"/>
          <w:color w:val="000000" w:themeColor="text1"/>
          <w:sz w:val="24"/>
          <w:szCs w:val="24"/>
        </w:rPr>
        <w:t xml:space="preserve"> </w:t>
      </w:r>
      <w:r w:rsidRPr="00DE70AE">
        <w:rPr>
          <w:rFonts w:eastAsia="Times New Roman" w:cs="Times New Roman"/>
          <w:color w:val="000000" w:themeColor="text1"/>
          <w:sz w:val="24"/>
          <w:szCs w:val="24"/>
        </w:rPr>
        <w:t xml:space="preserve">Furthermore, housing instability can lead to limited access to medications and health care, and increased rates of chronic diseases, hospitalizations and emergency department </w:t>
      </w:r>
      <w:proofErr w:type="spellStart"/>
      <w:r w:rsidRPr="00DE70AE">
        <w:rPr>
          <w:rFonts w:eastAsia="Times New Roman" w:cs="Times New Roman"/>
          <w:color w:val="000000" w:themeColor="text1"/>
          <w:sz w:val="24"/>
          <w:szCs w:val="24"/>
        </w:rPr>
        <w:t>use</w:t>
      </w:r>
      <w:r w:rsidR="002F3FDA" w:rsidRPr="00DE70AE">
        <w:rPr>
          <w:rFonts w:eastAsia="Times New Roman" w:cs="Times New Roman"/>
          <w:color w:val="000000" w:themeColor="text1"/>
          <w:sz w:val="24"/>
          <w:szCs w:val="24"/>
        </w:rPr>
        <w:t>.</w:t>
      </w:r>
      <w:r w:rsidR="003D6725" w:rsidRPr="00DE70AE">
        <w:rPr>
          <w:rFonts w:eastAsia="Times New Roman" w:cs="Times New Roman"/>
          <w:color w:val="000000" w:themeColor="text1"/>
          <w:sz w:val="24"/>
          <w:szCs w:val="24"/>
          <w:vertAlign w:val="superscript"/>
        </w:rPr>
        <w:fldChar w:fldCharType="begin"/>
      </w:r>
      <w:r w:rsidR="003D6725" w:rsidRPr="00DE70AE">
        <w:rPr>
          <w:rFonts w:eastAsia="Times New Roman" w:cs="Times New Roman"/>
          <w:color w:val="000000" w:themeColor="text1"/>
          <w:sz w:val="24"/>
          <w:szCs w:val="24"/>
          <w:vertAlign w:val="superscript"/>
        </w:rPr>
        <w:instrText xml:space="preserve"> NOTEREF _Ref442801923 \h  \* MERGEFORMAT </w:instrText>
      </w:r>
      <w:r w:rsidR="003D6725" w:rsidRPr="00DE70AE">
        <w:rPr>
          <w:rFonts w:eastAsia="Times New Roman" w:cs="Times New Roman"/>
          <w:color w:val="000000" w:themeColor="text1"/>
          <w:sz w:val="24"/>
          <w:szCs w:val="24"/>
          <w:vertAlign w:val="superscript"/>
        </w:rPr>
      </w:r>
      <w:r w:rsidR="003D6725" w:rsidRPr="00DE70AE">
        <w:rPr>
          <w:rFonts w:eastAsia="Times New Roman" w:cs="Times New Roman"/>
          <w:color w:val="000000" w:themeColor="text1"/>
          <w:sz w:val="24"/>
          <w:szCs w:val="24"/>
          <w:vertAlign w:val="superscript"/>
        </w:rPr>
        <w:fldChar w:fldCharType="separate"/>
      </w:r>
      <w:r w:rsidR="00F41A24">
        <w:rPr>
          <w:rFonts w:eastAsia="Times New Roman" w:cs="Times New Roman"/>
          <w:b/>
          <w:bCs/>
          <w:color w:val="000000" w:themeColor="text1"/>
          <w:sz w:val="24"/>
          <w:szCs w:val="24"/>
          <w:vertAlign w:val="superscript"/>
        </w:rPr>
        <w:t>Error</w:t>
      </w:r>
      <w:proofErr w:type="spellEnd"/>
      <w:r w:rsidR="00F41A24">
        <w:rPr>
          <w:rFonts w:eastAsia="Times New Roman" w:cs="Times New Roman"/>
          <w:b/>
          <w:bCs/>
          <w:color w:val="000000" w:themeColor="text1"/>
          <w:sz w:val="24"/>
          <w:szCs w:val="24"/>
          <w:vertAlign w:val="superscript"/>
        </w:rPr>
        <w:t xml:space="preserve">! Bookmark not </w:t>
      </w:r>
      <w:proofErr w:type="spellStart"/>
      <w:r w:rsidR="00F41A24">
        <w:rPr>
          <w:rFonts w:eastAsia="Times New Roman" w:cs="Times New Roman"/>
          <w:b/>
          <w:bCs/>
          <w:color w:val="000000" w:themeColor="text1"/>
          <w:sz w:val="24"/>
          <w:szCs w:val="24"/>
          <w:vertAlign w:val="superscript"/>
        </w:rPr>
        <w:t>defined.</w:t>
      </w:r>
      <w:r w:rsidR="003D6725" w:rsidRPr="00DE70AE">
        <w:rPr>
          <w:rFonts w:eastAsia="Times New Roman" w:cs="Times New Roman"/>
          <w:color w:val="000000" w:themeColor="text1"/>
          <w:sz w:val="24"/>
          <w:szCs w:val="24"/>
          <w:vertAlign w:val="superscript"/>
        </w:rPr>
        <w:fldChar w:fldCharType="end"/>
      </w:r>
      <w:r w:rsidR="003D6725" w:rsidRPr="00DE70AE">
        <w:rPr>
          <w:rFonts w:eastAsia="Times New Roman" w:cs="Times New Roman"/>
          <w:color w:val="000000" w:themeColor="text1"/>
          <w:sz w:val="24"/>
          <w:szCs w:val="24"/>
          <w:vertAlign w:val="superscript"/>
        </w:rPr>
        <w:t>,</w:t>
      </w:r>
      <w:r w:rsidR="003D6725" w:rsidRPr="00DE70AE">
        <w:rPr>
          <w:rFonts w:eastAsia="Times New Roman" w:cs="Times New Roman"/>
          <w:color w:val="000000" w:themeColor="text1"/>
          <w:sz w:val="24"/>
          <w:szCs w:val="24"/>
          <w:vertAlign w:val="superscript"/>
        </w:rPr>
        <w:fldChar w:fldCharType="begin"/>
      </w:r>
      <w:r w:rsidR="003D6725" w:rsidRPr="00DE70AE">
        <w:rPr>
          <w:rFonts w:eastAsia="Times New Roman" w:cs="Times New Roman"/>
          <w:color w:val="000000" w:themeColor="text1"/>
          <w:sz w:val="24"/>
          <w:szCs w:val="24"/>
          <w:vertAlign w:val="superscript"/>
        </w:rPr>
        <w:instrText xml:space="preserve"> NOTEREF _Ref442801925 \h  \* MERGEFORMAT </w:instrText>
      </w:r>
      <w:r w:rsidR="003D6725" w:rsidRPr="00DE70AE">
        <w:rPr>
          <w:rFonts w:eastAsia="Times New Roman" w:cs="Times New Roman"/>
          <w:color w:val="000000" w:themeColor="text1"/>
          <w:sz w:val="24"/>
          <w:szCs w:val="24"/>
          <w:vertAlign w:val="superscript"/>
        </w:rPr>
      </w:r>
      <w:r w:rsidR="003D6725" w:rsidRPr="00DE70AE">
        <w:rPr>
          <w:rFonts w:eastAsia="Times New Roman" w:cs="Times New Roman"/>
          <w:color w:val="000000" w:themeColor="text1"/>
          <w:sz w:val="24"/>
          <w:szCs w:val="24"/>
          <w:vertAlign w:val="superscript"/>
        </w:rPr>
        <w:fldChar w:fldCharType="separate"/>
      </w:r>
      <w:r w:rsidR="00F41A24">
        <w:rPr>
          <w:rFonts w:eastAsia="Times New Roman" w:cs="Times New Roman"/>
          <w:b/>
          <w:bCs/>
          <w:color w:val="000000" w:themeColor="text1"/>
          <w:sz w:val="24"/>
          <w:szCs w:val="24"/>
          <w:vertAlign w:val="superscript"/>
        </w:rPr>
        <w:t>Error</w:t>
      </w:r>
      <w:proofErr w:type="spellEnd"/>
      <w:r w:rsidR="00F41A24">
        <w:rPr>
          <w:rFonts w:eastAsia="Times New Roman" w:cs="Times New Roman"/>
          <w:b/>
          <w:bCs/>
          <w:color w:val="000000" w:themeColor="text1"/>
          <w:sz w:val="24"/>
          <w:szCs w:val="24"/>
          <w:vertAlign w:val="superscript"/>
        </w:rPr>
        <w:t>! Bookmark not defined.</w:t>
      </w:r>
      <w:r w:rsidR="003D6725" w:rsidRPr="00DE70AE">
        <w:rPr>
          <w:rFonts w:eastAsia="Times New Roman" w:cs="Times New Roman"/>
          <w:color w:val="000000" w:themeColor="text1"/>
          <w:sz w:val="24"/>
          <w:szCs w:val="24"/>
          <w:vertAlign w:val="superscript"/>
        </w:rPr>
        <w:fldChar w:fldCharType="end"/>
      </w:r>
    </w:p>
    <w:p w14:paraId="599EF079" w14:textId="44208506" w:rsidR="008644AD" w:rsidRPr="00E275EC" w:rsidRDefault="008644AD" w:rsidP="008644AD">
      <w:pPr>
        <w:pStyle w:val="Normal1"/>
        <w:spacing w:line="480" w:lineRule="auto"/>
        <w:ind w:firstLine="720"/>
        <w:contextualSpacing/>
        <w:rPr>
          <w:sz w:val="24"/>
          <w:szCs w:val="24"/>
        </w:rPr>
      </w:pPr>
      <w:r w:rsidRPr="00E275EC">
        <w:rPr>
          <w:rFonts w:eastAsia="Times New Roman" w:cs="Times New Roman"/>
          <w:sz w:val="24"/>
          <w:szCs w:val="24"/>
        </w:rPr>
        <w:t>Clean household energy is a primary component of healthy housing. Nearly half of the world’s population lacks access to clean household energy and must burn unprocessed biomass fuels like wood, coal, dung</w:t>
      </w:r>
      <w:r>
        <w:rPr>
          <w:rFonts w:eastAsia="Times New Roman" w:cs="Times New Roman"/>
          <w:sz w:val="24"/>
          <w:szCs w:val="24"/>
        </w:rPr>
        <w:t>,</w:t>
      </w:r>
      <w:r w:rsidRPr="00E275EC">
        <w:rPr>
          <w:rFonts w:eastAsia="Times New Roman" w:cs="Times New Roman"/>
          <w:sz w:val="24"/>
          <w:szCs w:val="24"/>
        </w:rPr>
        <w:t xml:space="preserve"> and crop residues</w:t>
      </w:r>
      <w:r w:rsidR="00135987">
        <w:rPr>
          <w:rFonts w:eastAsia="Times New Roman" w:cs="Times New Roman"/>
          <w:sz w:val="24"/>
          <w:szCs w:val="24"/>
        </w:rPr>
        <w:t xml:space="preserve"> to heat the household and cook</w:t>
      </w:r>
      <w:r w:rsidRPr="00E275EC">
        <w:rPr>
          <w:rFonts w:eastAsia="Times New Roman" w:cs="Times New Roman"/>
          <w:sz w:val="24"/>
          <w:szCs w:val="24"/>
        </w:rPr>
        <w:t>, which can lead to unhealthy housing scenarios</w:t>
      </w:r>
      <w:r w:rsidR="002F3FDA">
        <w:rPr>
          <w:rFonts w:eastAsia="Times New Roman" w:cs="Times New Roman"/>
          <w:sz w:val="24"/>
          <w:szCs w:val="24"/>
        </w:rPr>
        <w:t>.</w:t>
      </w:r>
      <w:r w:rsidR="00F6295B" w:rsidRPr="00F6295B">
        <w:rPr>
          <w:rFonts w:eastAsia="Times New Roman" w:cs="Times New Roman"/>
          <w:color w:val="008000"/>
          <w:sz w:val="24"/>
          <w:szCs w:val="24"/>
        </w:rPr>
        <w:t xml:space="preserve"> </w:t>
      </w:r>
      <w:r w:rsidR="00F6295B">
        <w:rPr>
          <w:rFonts w:eastAsia="Times New Roman" w:cs="Times New Roman"/>
          <w:color w:val="008000"/>
          <w:sz w:val="24"/>
          <w:szCs w:val="24"/>
        </w:rPr>
        <w:fldChar w:fldCharType="begin"/>
      </w:r>
      <w:r w:rsidR="00F6295B">
        <w:rPr>
          <w:rFonts w:eastAsia="Times New Roman" w:cs="Times New Roman"/>
          <w:sz w:val="24"/>
          <w:szCs w:val="24"/>
          <w:vertAlign w:val="superscript"/>
        </w:rPr>
        <w:instrText xml:space="preserve"> NOTEREF _Ref442801010 \h </w:instrText>
      </w:r>
      <w:r w:rsidR="00F6295B">
        <w:rPr>
          <w:rFonts w:eastAsia="Times New Roman" w:cs="Times New Roman"/>
          <w:color w:val="008000"/>
          <w:sz w:val="24"/>
          <w:szCs w:val="24"/>
        </w:rPr>
      </w:r>
      <w:r w:rsidR="00F6295B">
        <w:rPr>
          <w:rFonts w:eastAsia="Times New Roman" w:cs="Times New Roman"/>
          <w:color w:val="008000"/>
          <w:sz w:val="24"/>
          <w:szCs w:val="24"/>
        </w:rPr>
        <w:fldChar w:fldCharType="separate"/>
      </w:r>
      <w:r w:rsidR="00F41A24">
        <w:rPr>
          <w:rFonts w:eastAsia="Times New Roman" w:cs="Times New Roman"/>
          <w:sz w:val="24"/>
          <w:szCs w:val="24"/>
          <w:vertAlign w:val="superscript"/>
        </w:rPr>
        <w:t>28</w:t>
      </w:r>
      <w:r w:rsidR="00F6295B">
        <w:rPr>
          <w:rFonts w:eastAsia="Times New Roman" w:cs="Times New Roman"/>
          <w:color w:val="008000"/>
          <w:sz w:val="24"/>
          <w:szCs w:val="24"/>
        </w:rPr>
        <w:fldChar w:fldCharType="end"/>
      </w:r>
      <w:r w:rsidR="00F6295B">
        <w:rPr>
          <w:rStyle w:val="EndnoteReference"/>
          <w:rFonts w:eastAsia="Times New Roman" w:cs="Times New Roman"/>
          <w:sz w:val="24"/>
          <w:szCs w:val="24"/>
        </w:rPr>
        <w:t>,</w:t>
      </w:r>
      <w:bookmarkStart w:id="21" w:name="_Ref442862162"/>
      <w:r w:rsidR="00F6295B" w:rsidRPr="00263B1B">
        <w:rPr>
          <w:rStyle w:val="EndnoteReference"/>
          <w:rFonts w:eastAsia="Times New Roman" w:cs="Times New Roman"/>
          <w:sz w:val="24"/>
          <w:szCs w:val="24"/>
        </w:rPr>
        <w:endnoteReference w:id="36"/>
      </w:r>
      <w:bookmarkEnd w:id="21"/>
      <w:r w:rsidR="00F6295B" w:rsidRPr="00263B1B">
        <w:rPr>
          <w:rFonts w:eastAsia="Times New Roman" w:cs="Times New Roman"/>
          <w:sz w:val="24"/>
          <w:szCs w:val="24"/>
          <w:vertAlign w:val="superscript"/>
        </w:rPr>
        <w:t>,</w:t>
      </w:r>
      <w:bookmarkStart w:id="22" w:name="_Ref442863424"/>
      <w:r w:rsidR="00F6295B" w:rsidRPr="00263B1B">
        <w:rPr>
          <w:rStyle w:val="EndnoteReference"/>
          <w:rFonts w:eastAsia="Times New Roman" w:cs="Times New Roman"/>
          <w:sz w:val="24"/>
          <w:szCs w:val="24"/>
        </w:rPr>
        <w:endnoteReference w:id="37"/>
      </w:r>
      <w:bookmarkEnd w:id="22"/>
      <w:r w:rsidR="002F3FDA" w:rsidRPr="00263B1B">
        <w:rPr>
          <w:rFonts w:eastAsia="Times New Roman" w:cs="Times New Roman"/>
          <w:sz w:val="24"/>
          <w:szCs w:val="24"/>
          <w:vertAlign w:val="superscript"/>
        </w:rPr>
        <w:t xml:space="preserve"> </w:t>
      </w:r>
      <w:r w:rsidRPr="00E275EC">
        <w:rPr>
          <w:rFonts w:eastAsia="Times New Roman" w:cs="Times New Roman"/>
          <w:sz w:val="24"/>
          <w:szCs w:val="24"/>
        </w:rPr>
        <w:t>When compounded with poor indoor ventilation, the use of unprocessed biomass fuels indoors creates indoor air pollution (IAP) that causes 2.7% of the global disease burden. Nearly half of the world’s population has IAP</w:t>
      </w:r>
      <w:r w:rsidR="00135987">
        <w:rPr>
          <w:rFonts w:eastAsia="Times New Roman" w:cs="Times New Roman"/>
          <w:sz w:val="24"/>
          <w:szCs w:val="24"/>
        </w:rPr>
        <w:t>,</w:t>
      </w:r>
      <w:r w:rsidRPr="00E275EC">
        <w:rPr>
          <w:rFonts w:eastAsia="Times New Roman" w:cs="Times New Roman"/>
          <w:sz w:val="24"/>
          <w:szCs w:val="24"/>
        </w:rPr>
        <w:t xml:space="preserve"> with women and children at highest risk of exposure. IAP associated conditions include acute lower respiratory infections, chronic obstructive pulmonary disease, lung cancer, cardiovascular disease and other health conditions</w:t>
      </w:r>
      <w:r w:rsidR="002F3FDA">
        <w:rPr>
          <w:rFonts w:eastAsia="Times New Roman" w:cs="Times New Roman"/>
          <w:sz w:val="24"/>
          <w:szCs w:val="24"/>
        </w:rPr>
        <w:t>.</w:t>
      </w:r>
      <w:r w:rsidR="00053255" w:rsidRPr="00053255">
        <w:rPr>
          <w:rFonts w:eastAsia="Times New Roman" w:cs="Times New Roman"/>
          <w:color w:val="008000"/>
          <w:sz w:val="24"/>
          <w:szCs w:val="24"/>
          <w:vertAlign w:val="superscript"/>
        </w:rPr>
        <w:fldChar w:fldCharType="begin"/>
      </w:r>
      <w:r w:rsidR="00053255" w:rsidRPr="00053255">
        <w:rPr>
          <w:rFonts w:eastAsia="Times New Roman" w:cs="Times New Roman"/>
          <w:sz w:val="24"/>
          <w:szCs w:val="24"/>
          <w:vertAlign w:val="superscript"/>
        </w:rPr>
        <w:instrText xml:space="preserve"> NOTEREF _Ref442862162 \h </w:instrText>
      </w:r>
      <w:r w:rsidR="00053255">
        <w:rPr>
          <w:rFonts w:eastAsia="Times New Roman" w:cs="Times New Roman"/>
          <w:color w:val="008000"/>
          <w:sz w:val="24"/>
          <w:szCs w:val="24"/>
          <w:vertAlign w:val="superscript"/>
        </w:rPr>
        <w:instrText xml:space="preserve"> \* MERGEFORMAT </w:instrText>
      </w:r>
      <w:r w:rsidR="00053255" w:rsidRPr="00053255">
        <w:rPr>
          <w:rFonts w:eastAsia="Times New Roman" w:cs="Times New Roman"/>
          <w:color w:val="008000"/>
          <w:sz w:val="24"/>
          <w:szCs w:val="24"/>
          <w:vertAlign w:val="superscript"/>
        </w:rPr>
      </w:r>
      <w:r w:rsidR="00053255" w:rsidRPr="00053255">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36</w:t>
      </w:r>
      <w:r w:rsidR="00053255" w:rsidRPr="00053255">
        <w:rPr>
          <w:rFonts w:eastAsia="Times New Roman" w:cs="Times New Roman"/>
          <w:color w:val="008000"/>
          <w:sz w:val="24"/>
          <w:szCs w:val="24"/>
          <w:vertAlign w:val="superscript"/>
        </w:rPr>
        <w:fldChar w:fldCharType="end"/>
      </w:r>
      <w:r w:rsidR="00053255" w:rsidRPr="00053255">
        <w:rPr>
          <w:rFonts w:eastAsia="Times New Roman" w:cs="Times New Roman"/>
          <w:color w:val="008000"/>
          <w:sz w:val="24"/>
          <w:szCs w:val="24"/>
          <w:vertAlign w:val="superscript"/>
        </w:rPr>
        <w:t>,</w:t>
      </w:r>
      <w:r w:rsidR="00053255" w:rsidRPr="00053255">
        <w:rPr>
          <w:rStyle w:val="EndnoteReference"/>
          <w:rFonts w:eastAsia="Times New Roman" w:cs="Times New Roman"/>
          <w:sz w:val="24"/>
          <w:szCs w:val="24"/>
        </w:rPr>
        <w:endnoteReference w:id="38"/>
      </w:r>
      <w:r w:rsidR="00053255" w:rsidRPr="00053255">
        <w:rPr>
          <w:rFonts w:eastAsia="Times New Roman" w:cs="Times New Roman"/>
          <w:sz w:val="24"/>
          <w:szCs w:val="24"/>
          <w:vertAlign w:val="superscript"/>
        </w:rPr>
        <w:t>,</w:t>
      </w:r>
      <w:r w:rsidR="00053255" w:rsidRPr="00053255">
        <w:rPr>
          <w:rStyle w:val="EndnoteReference"/>
          <w:rFonts w:eastAsia="Times New Roman" w:cs="Times New Roman"/>
          <w:sz w:val="24"/>
          <w:szCs w:val="24"/>
        </w:rPr>
        <w:endnoteReference w:id="39"/>
      </w:r>
    </w:p>
    <w:p w14:paraId="49C20B63" w14:textId="07917E47" w:rsidR="0052096E" w:rsidRDefault="00D9412A" w:rsidP="00263B1B">
      <w:pPr>
        <w:pStyle w:val="Normal1"/>
        <w:spacing w:line="480" w:lineRule="auto"/>
        <w:ind w:firstLine="720"/>
        <w:contextualSpacing/>
        <w:rPr>
          <w:rFonts w:eastAsia="Times New Roman" w:cs="Times New Roman"/>
          <w:sz w:val="24"/>
          <w:szCs w:val="24"/>
        </w:rPr>
      </w:pPr>
      <w:r w:rsidRPr="00E275EC">
        <w:rPr>
          <w:rFonts w:eastAsia="Times New Roman" w:cs="Times New Roman"/>
          <w:sz w:val="24"/>
          <w:szCs w:val="24"/>
        </w:rPr>
        <w:t>Although the exact size and nature of health gains from housing improvements are unknown, studies suggest that provisioning housing to individuals living without adequate shelter improves their self-reported physical and mental health, decreases rates of substance abuse, and increases health service utilization</w:t>
      </w:r>
      <w:bookmarkStart w:id="23" w:name="_Ref442863025"/>
      <w:r w:rsidR="00053255" w:rsidRPr="00263B1B">
        <w:rPr>
          <w:rStyle w:val="EndnoteReference"/>
          <w:rFonts w:eastAsia="Times New Roman" w:cs="Times New Roman"/>
          <w:sz w:val="24"/>
          <w:szCs w:val="24"/>
        </w:rPr>
        <w:endnoteReference w:id="40"/>
      </w:r>
      <w:bookmarkEnd w:id="23"/>
      <w:r w:rsidR="00053255" w:rsidRPr="00263B1B">
        <w:rPr>
          <w:rFonts w:eastAsia="Times New Roman" w:cs="Times New Roman"/>
          <w:sz w:val="24"/>
          <w:szCs w:val="24"/>
          <w:vertAlign w:val="superscript"/>
        </w:rPr>
        <w:t>,</w:t>
      </w:r>
      <w:bookmarkStart w:id="24" w:name="_Ref442863026"/>
      <w:r w:rsidR="00053255" w:rsidRPr="00263B1B">
        <w:rPr>
          <w:rStyle w:val="EndnoteReference"/>
          <w:rFonts w:eastAsia="Times New Roman" w:cs="Times New Roman"/>
          <w:sz w:val="24"/>
          <w:szCs w:val="24"/>
        </w:rPr>
        <w:endnoteReference w:id="41"/>
      </w:r>
      <w:bookmarkEnd w:id="24"/>
      <w:ins w:id="25" w:author="Karissa Whiting" w:date="2016-02-04T12:52:00Z">
        <w:r w:rsidR="00053255">
          <w:rPr>
            <w:rFonts w:eastAsia="Times New Roman" w:cs="Times New Roman"/>
            <w:sz w:val="24"/>
            <w:szCs w:val="24"/>
          </w:rPr>
          <w:t xml:space="preserve"> </w:t>
        </w:r>
      </w:ins>
      <w:r>
        <w:rPr>
          <w:rFonts w:eastAsia="Times New Roman" w:cs="Times New Roman"/>
          <w:sz w:val="24"/>
          <w:szCs w:val="24"/>
        </w:rPr>
        <w:t xml:space="preserve"> </w:t>
      </w:r>
      <w:r w:rsidR="0052096E" w:rsidRPr="00E275EC">
        <w:rPr>
          <w:rFonts w:eastAsia="Times New Roman" w:cs="Times New Roman"/>
          <w:sz w:val="24"/>
          <w:szCs w:val="24"/>
        </w:rPr>
        <w:t xml:space="preserve">Because of the </w:t>
      </w:r>
      <w:r w:rsidR="007656D4">
        <w:rPr>
          <w:rFonts w:eastAsia="Times New Roman" w:cs="Times New Roman"/>
          <w:sz w:val="24"/>
          <w:szCs w:val="24"/>
        </w:rPr>
        <w:t>association</w:t>
      </w:r>
      <w:r w:rsidR="0052096E" w:rsidRPr="00E275EC">
        <w:rPr>
          <w:rFonts w:eastAsia="Times New Roman" w:cs="Times New Roman"/>
          <w:sz w:val="24"/>
          <w:szCs w:val="24"/>
        </w:rPr>
        <w:t xml:space="preserve"> between poor housing </w:t>
      </w:r>
      <w:r w:rsidR="0052096E" w:rsidRPr="00DE70AE">
        <w:rPr>
          <w:rFonts w:eastAsia="Times New Roman" w:cs="Times New Roman"/>
          <w:color w:val="000000" w:themeColor="text1"/>
          <w:sz w:val="24"/>
          <w:szCs w:val="24"/>
        </w:rPr>
        <w:t>conditions and disease risk, providing stable housing may alleviate associated health issues</w:t>
      </w:r>
      <w:r w:rsidR="002F3FDA" w:rsidRPr="00DE70AE">
        <w:rPr>
          <w:rFonts w:eastAsia="Times New Roman" w:cs="Times New Roman"/>
          <w:color w:val="000000" w:themeColor="text1"/>
          <w:sz w:val="24"/>
          <w:szCs w:val="24"/>
        </w:rPr>
        <w:t>.</w:t>
      </w:r>
      <w:r w:rsidR="00246351" w:rsidRPr="00DE70AE">
        <w:rPr>
          <w:rFonts w:eastAsia="Times New Roman" w:cs="Times New Roman"/>
          <w:color w:val="000000" w:themeColor="text1"/>
          <w:sz w:val="24"/>
          <w:szCs w:val="24"/>
          <w:vertAlign w:val="superscript"/>
        </w:rPr>
        <w:fldChar w:fldCharType="begin"/>
      </w:r>
      <w:r w:rsidR="00246351" w:rsidRPr="00DE70AE">
        <w:rPr>
          <w:rFonts w:eastAsia="Times New Roman" w:cs="Times New Roman"/>
          <w:color w:val="000000" w:themeColor="text1"/>
          <w:sz w:val="24"/>
          <w:szCs w:val="24"/>
          <w:vertAlign w:val="superscript"/>
        </w:rPr>
        <w:instrText xml:space="preserve"> NOTEREF _Ref442863025 \h  \* MERGEFORMAT </w:instrText>
      </w:r>
      <w:r w:rsidR="00246351" w:rsidRPr="00DE70AE">
        <w:rPr>
          <w:rFonts w:eastAsia="Times New Roman" w:cs="Times New Roman"/>
          <w:color w:val="000000" w:themeColor="text1"/>
          <w:sz w:val="24"/>
          <w:szCs w:val="24"/>
          <w:vertAlign w:val="superscript"/>
        </w:rPr>
      </w:r>
      <w:r w:rsidR="00246351"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40</w:t>
      </w:r>
      <w:r w:rsidR="00246351" w:rsidRPr="00DE70AE">
        <w:rPr>
          <w:rFonts w:eastAsia="Times New Roman" w:cs="Times New Roman"/>
          <w:color w:val="000000" w:themeColor="text1"/>
          <w:sz w:val="24"/>
          <w:szCs w:val="24"/>
          <w:vertAlign w:val="superscript"/>
        </w:rPr>
        <w:fldChar w:fldCharType="end"/>
      </w:r>
      <w:r w:rsidR="00246351" w:rsidRPr="00DE70AE">
        <w:rPr>
          <w:rFonts w:eastAsia="Times New Roman" w:cs="Times New Roman"/>
          <w:color w:val="000000" w:themeColor="text1"/>
          <w:sz w:val="24"/>
          <w:szCs w:val="24"/>
          <w:vertAlign w:val="superscript"/>
        </w:rPr>
        <w:t>,</w:t>
      </w:r>
      <w:r w:rsidR="00246351" w:rsidRPr="00DE70AE">
        <w:rPr>
          <w:rFonts w:eastAsia="Times New Roman" w:cs="Times New Roman"/>
          <w:color w:val="000000" w:themeColor="text1"/>
          <w:sz w:val="24"/>
          <w:szCs w:val="24"/>
          <w:vertAlign w:val="superscript"/>
        </w:rPr>
        <w:fldChar w:fldCharType="begin"/>
      </w:r>
      <w:r w:rsidR="00246351" w:rsidRPr="00DE70AE">
        <w:rPr>
          <w:rFonts w:eastAsia="Times New Roman" w:cs="Times New Roman"/>
          <w:color w:val="000000" w:themeColor="text1"/>
          <w:sz w:val="24"/>
          <w:szCs w:val="24"/>
          <w:vertAlign w:val="superscript"/>
        </w:rPr>
        <w:instrText xml:space="preserve"> NOTEREF _Ref442863026 \h  \* MERGEFORMAT </w:instrText>
      </w:r>
      <w:r w:rsidR="00246351" w:rsidRPr="00DE70AE">
        <w:rPr>
          <w:rFonts w:eastAsia="Times New Roman" w:cs="Times New Roman"/>
          <w:color w:val="000000" w:themeColor="text1"/>
          <w:sz w:val="24"/>
          <w:szCs w:val="24"/>
          <w:vertAlign w:val="superscript"/>
        </w:rPr>
      </w:r>
      <w:r w:rsidR="00246351"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41</w:t>
      </w:r>
      <w:r w:rsidR="00246351" w:rsidRPr="00DE70AE">
        <w:rPr>
          <w:rFonts w:eastAsia="Times New Roman" w:cs="Times New Roman"/>
          <w:color w:val="000000" w:themeColor="text1"/>
          <w:sz w:val="24"/>
          <w:szCs w:val="24"/>
          <w:vertAlign w:val="superscript"/>
        </w:rPr>
        <w:fldChar w:fldCharType="end"/>
      </w:r>
      <w:r w:rsidR="0052096E" w:rsidRPr="00DE70AE">
        <w:rPr>
          <w:rFonts w:eastAsia="Times New Roman" w:cs="Times New Roman"/>
          <w:color w:val="000000" w:themeColor="text1"/>
          <w:sz w:val="24"/>
          <w:szCs w:val="24"/>
        </w:rPr>
        <w:t xml:space="preserve"> Providing adequate shelter should be </w:t>
      </w:r>
      <w:r w:rsidR="008644AD" w:rsidRPr="00DE70AE">
        <w:rPr>
          <w:rFonts w:eastAsia="Times New Roman" w:cs="Times New Roman"/>
          <w:color w:val="000000" w:themeColor="text1"/>
          <w:sz w:val="24"/>
          <w:szCs w:val="24"/>
        </w:rPr>
        <w:t xml:space="preserve">a </w:t>
      </w:r>
      <w:r w:rsidR="0052096E" w:rsidRPr="00DE70AE">
        <w:rPr>
          <w:rFonts w:eastAsia="Times New Roman" w:cs="Times New Roman"/>
          <w:color w:val="000000" w:themeColor="text1"/>
          <w:sz w:val="24"/>
          <w:szCs w:val="24"/>
        </w:rPr>
        <w:t>fundamental concern of building successful public health infrastructure on which other key policies can be built</w:t>
      </w:r>
      <w:r w:rsidR="00072611" w:rsidRPr="00DE70AE">
        <w:rPr>
          <w:rFonts w:eastAsia="Times New Roman" w:cs="Times New Roman"/>
          <w:color w:val="000000" w:themeColor="text1"/>
          <w:sz w:val="24"/>
          <w:szCs w:val="24"/>
        </w:rPr>
        <w:t xml:space="preserve">. Policy intervention </w:t>
      </w:r>
      <w:r w:rsidR="002246F9" w:rsidRPr="00DE70AE">
        <w:rPr>
          <w:rFonts w:eastAsia="Times New Roman" w:cs="Times New Roman"/>
          <w:color w:val="000000" w:themeColor="text1"/>
          <w:sz w:val="24"/>
          <w:szCs w:val="24"/>
        </w:rPr>
        <w:t xml:space="preserve">must work </w:t>
      </w:r>
      <w:r w:rsidR="002246F9">
        <w:rPr>
          <w:rFonts w:eastAsia="Times New Roman" w:cs="Times New Roman"/>
          <w:sz w:val="24"/>
          <w:szCs w:val="24"/>
        </w:rPr>
        <w:t xml:space="preserve">at multiple levels to solve this </w:t>
      </w:r>
      <w:r w:rsidR="002246F9">
        <w:rPr>
          <w:rFonts w:eastAsia="Times New Roman" w:cs="Times New Roman"/>
          <w:sz w:val="24"/>
          <w:szCs w:val="24"/>
        </w:rPr>
        <w:lastRenderedPageBreak/>
        <w:t>fundamental public health need by addressing</w:t>
      </w:r>
      <w:r w:rsidR="00072611">
        <w:rPr>
          <w:rFonts w:eastAsia="Times New Roman" w:cs="Times New Roman"/>
          <w:sz w:val="24"/>
          <w:szCs w:val="24"/>
        </w:rPr>
        <w:t xml:space="preserve"> </w:t>
      </w:r>
      <w:r w:rsidR="002246F9">
        <w:rPr>
          <w:rFonts w:eastAsia="Times New Roman" w:cs="Times New Roman"/>
          <w:sz w:val="24"/>
          <w:szCs w:val="24"/>
        </w:rPr>
        <w:t xml:space="preserve">intersecting </w:t>
      </w:r>
      <w:r w:rsidR="00B451C8">
        <w:rPr>
          <w:rFonts w:eastAsia="Times New Roman" w:cs="Times New Roman"/>
          <w:sz w:val="24"/>
          <w:szCs w:val="24"/>
        </w:rPr>
        <w:t>factors</w:t>
      </w:r>
      <w:r w:rsidR="00072611">
        <w:rPr>
          <w:rFonts w:eastAsia="Times New Roman" w:cs="Times New Roman"/>
          <w:sz w:val="24"/>
          <w:szCs w:val="24"/>
        </w:rPr>
        <w:t xml:space="preserve"> </w:t>
      </w:r>
      <w:r w:rsidR="006C1312">
        <w:rPr>
          <w:rFonts w:eastAsia="Times New Roman" w:cs="Times New Roman"/>
          <w:sz w:val="24"/>
          <w:szCs w:val="24"/>
        </w:rPr>
        <w:t xml:space="preserve">including </w:t>
      </w:r>
      <w:r w:rsidR="00F77368">
        <w:rPr>
          <w:rFonts w:eastAsia="Times New Roman" w:cs="Times New Roman"/>
          <w:sz w:val="24"/>
          <w:szCs w:val="24"/>
        </w:rPr>
        <w:t>the provisioning of</w:t>
      </w:r>
      <w:r w:rsidR="002246F9">
        <w:rPr>
          <w:rFonts w:eastAsia="Times New Roman" w:cs="Times New Roman"/>
          <w:sz w:val="24"/>
          <w:szCs w:val="24"/>
        </w:rPr>
        <w:t xml:space="preserve"> </w:t>
      </w:r>
      <w:r w:rsidR="00072611">
        <w:rPr>
          <w:rFonts w:eastAsia="Times New Roman" w:cs="Times New Roman"/>
          <w:sz w:val="24"/>
          <w:szCs w:val="24"/>
        </w:rPr>
        <w:t>c</w:t>
      </w:r>
      <w:r w:rsidR="002246F9">
        <w:rPr>
          <w:rFonts w:eastAsia="Times New Roman" w:cs="Times New Roman"/>
          <w:sz w:val="24"/>
          <w:szCs w:val="24"/>
        </w:rPr>
        <w:t xml:space="preserve">lean </w:t>
      </w:r>
      <w:r w:rsidR="00072611">
        <w:rPr>
          <w:rFonts w:eastAsia="Times New Roman" w:cs="Times New Roman"/>
          <w:sz w:val="24"/>
          <w:szCs w:val="24"/>
        </w:rPr>
        <w:t xml:space="preserve">energy. </w:t>
      </w:r>
    </w:p>
    <w:p w14:paraId="0A499E56" w14:textId="5375933F" w:rsidR="00651E2D" w:rsidRPr="00E275EC" w:rsidRDefault="00981BC4" w:rsidP="00E44120">
      <w:pPr>
        <w:pStyle w:val="Normal1"/>
        <w:spacing w:line="480" w:lineRule="auto"/>
        <w:contextualSpacing/>
        <w:outlineLvl w:val="0"/>
        <w:rPr>
          <w:sz w:val="24"/>
          <w:szCs w:val="24"/>
        </w:rPr>
      </w:pPr>
      <w:r w:rsidRPr="00E275EC">
        <w:rPr>
          <w:rFonts w:eastAsia="Times New Roman" w:cs="Times New Roman"/>
          <w:b/>
          <w:sz w:val="24"/>
          <w:szCs w:val="24"/>
        </w:rPr>
        <w:t>Energy</w:t>
      </w:r>
    </w:p>
    <w:p w14:paraId="454C05C9" w14:textId="631D9877" w:rsidR="00651E2D" w:rsidRPr="00E275EC" w:rsidRDefault="00981BC4" w:rsidP="00490439">
      <w:pPr>
        <w:pStyle w:val="Normal1"/>
        <w:spacing w:line="480" w:lineRule="auto"/>
        <w:ind w:firstLine="720"/>
        <w:contextualSpacing/>
        <w:rPr>
          <w:sz w:val="24"/>
          <w:szCs w:val="24"/>
        </w:rPr>
      </w:pPr>
      <w:r w:rsidRPr="00E275EC">
        <w:rPr>
          <w:rFonts w:eastAsia="Times New Roman" w:cs="Times New Roman"/>
          <w:sz w:val="24"/>
          <w:szCs w:val="24"/>
        </w:rPr>
        <w:t>Accessible, clean energy has the potential to improve and modernize public health systems at multiple levels. Studies have revealed direct positive correlations between energy consumption per person, life expectancy, and infant mortality</w:t>
      </w:r>
      <w:r w:rsidR="002F3FDA">
        <w:rPr>
          <w:rFonts w:eastAsia="Times New Roman" w:cs="Times New Roman"/>
          <w:sz w:val="24"/>
          <w:szCs w:val="24"/>
        </w:rPr>
        <w:t>.</w:t>
      </w:r>
      <w:r w:rsidR="00246351" w:rsidRPr="00246351">
        <w:rPr>
          <w:rFonts w:eastAsia="Times New Roman" w:cs="Times New Roman"/>
          <w:sz w:val="24"/>
          <w:szCs w:val="24"/>
          <w:vertAlign w:val="superscript"/>
        </w:rPr>
        <w:fldChar w:fldCharType="begin"/>
      </w:r>
      <w:r w:rsidR="00246351" w:rsidRPr="00246351">
        <w:rPr>
          <w:rFonts w:eastAsia="Times New Roman" w:cs="Times New Roman"/>
          <w:sz w:val="24"/>
          <w:szCs w:val="24"/>
          <w:vertAlign w:val="superscript"/>
        </w:rPr>
        <w:instrText xml:space="preserve"> NOTEREF _Ref442863251 \h </w:instrText>
      </w:r>
      <w:r w:rsidR="00246351">
        <w:rPr>
          <w:rFonts w:eastAsia="Times New Roman" w:cs="Times New Roman"/>
          <w:sz w:val="24"/>
          <w:szCs w:val="24"/>
          <w:vertAlign w:val="superscript"/>
        </w:rPr>
        <w:instrText xml:space="preserve"> \* MERGEFORMAT </w:instrText>
      </w:r>
      <w:r w:rsidR="00246351" w:rsidRPr="00246351">
        <w:rPr>
          <w:rFonts w:eastAsia="Times New Roman" w:cs="Times New Roman"/>
          <w:sz w:val="24"/>
          <w:szCs w:val="24"/>
          <w:vertAlign w:val="superscript"/>
        </w:rPr>
      </w:r>
      <w:r w:rsidR="00246351" w:rsidRPr="00246351">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26</w:t>
      </w:r>
      <w:r w:rsidR="00246351" w:rsidRPr="00246351">
        <w:rPr>
          <w:rFonts w:eastAsia="Times New Roman" w:cs="Times New Roman"/>
          <w:sz w:val="24"/>
          <w:szCs w:val="24"/>
          <w:vertAlign w:val="superscript"/>
        </w:rPr>
        <w:fldChar w:fldCharType="end"/>
      </w:r>
      <w:r w:rsidR="00246351" w:rsidRPr="00246351">
        <w:rPr>
          <w:rFonts w:eastAsia="Times New Roman" w:cs="Times New Roman"/>
          <w:sz w:val="24"/>
          <w:szCs w:val="24"/>
          <w:vertAlign w:val="superscript"/>
        </w:rPr>
        <w:t>,</w:t>
      </w:r>
      <w:r w:rsidR="00246351" w:rsidRPr="00246351">
        <w:rPr>
          <w:rStyle w:val="EndnoteReference"/>
          <w:rFonts w:eastAsia="Times New Roman" w:cs="Times New Roman"/>
          <w:sz w:val="24"/>
          <w:szCs w:val="24"/>
        </w:rPr>
        <w:endnoteReference w:id="42"/>
      </w:r>
      <w:r w:rsidR="00246351" w:rsidRPr="00246351">
        <w:rPr>
          <w:rFonts w:eastAsia="Times New Roman" w:cs="Times New Roman"/>
          <w:sz w:val="24"/>
          <w:szCs w:val="24"/>
          <w:vertAlign w:val="superscript"/>
        </w:rPr>
        <w:t>,</w:t>
      </w:r>
      <w:r w:rsidR="00246351" w:rsidRPr="00246351">
        <w:rPr>
          <w:rStyle w:val="EndnoteReference"/>
          <w:rFonts w:eastAsia="Times New Roman" w:cs="Times New Roman"/>
          <w:sz w:val="24"/>
          <w:szCs w:val="24"/>
        </w:rPr>
        <w:endnoteReference w:id="43"/>
      </w:r>
      <w:r w:rsidR="00246351">
        <w:rPr>
          <w:rFonts w:eastAsia="Times New Roman" w:cs="Times New Roman"/>
          <w:sz w:val="24"/>
          <w:szCs w:val="24"/>
          <w:vertAlign w:val="superscript"/>
        </w:rPr>
        <w:t xml:space="preserve"> </w:t>
      </w:r>
      <w:r w:rsidR="00263B1B">
        <w:rPr>
          <w:rFonts w:eastAsia="Times New Roman" w:cs="Times New Roman"/>
          <w:sz w:val="24"/>
          <w:szCs w:val="24"/>
          <w:vertAlign w:val="superscript"/>
        </w:rPr>
        <w:t xml:space="preserve"> </w:t>
      </w:r>
      <w:r w:rsidRPr="00E275EC">
        <w:rPr>
          <w:rFonts w:eastAsia="Times New Roman" w:cs="Times New Roman"/>
          <w:sz w:val="24"/>
          <w:szCs w:val="24"/>
        </w:rPr>
        <w:t>Clean energy can power water and sanitation infrastructure, and mitigate harmful exposure to indoor air pollution from lighting and cooking with biofuels</w:t>
      </w:r>
      <w:r w:rsidR="00FB6140">
        <w:rPr>
          <w:rFonts w:eastAsia="Times New Roman" w:cs="Times New Roman"/>
          <w:sz w:val="24"/>
          <w:szCs w:val="24"/>
        </w:rPr>
        <w:t>.</w:t>
      </w:r>
      <w:r w:rsidR="00246351" w:rsidRPr="00246351">
        <w:rPr>
          <w:rStyle w:val="EndnoteReference"/>
          <w:rFonts w:eastAsia="Times New Roman" w:cs="Times New Roman"/>
          <w:sz w:val="24"/>
          <w:szCs w:val="24"/>
        </w:rPr>
        <w:t xml:space="preserve"> </w:t>
      </w:r>
      <w:r w:rsidR="00246351" w:rsidRPr="00263B1B">
        <w:rPr>
          <w:rStyle w:val="EndnoteReference"/>
          <w:rFonts w:eastAsia="Times New Roman" w:cs="Times New Roman"/>
          <w:sz w:val="24"/>
          <w:szCs w:val="24"/>
        </w:rPr>
        <w:endnoteReference w:id="44"/>
      </w:r>
      <w:r w:rsidR="00246351" w:rsidRPr="00263B1B">
        <w:rPr>
          <w:rFonts w:eastAsia="Times New Roman" w:cs="Times New Roman"/>
          <w:sz w:val="24"/>
          <w:szCs w:val="24"/>
          <w:vertAlign w:val="superscript"/>
        </w:rPr>
        <w:t>,</w:t>
      </w:r>
      <w:r w:rsidR="00246351">
        <w:rPr>
          <w:rFonts w:eastAsia="Times New Roman" w:cs="Times New Roman"/>
          <w:sz w:val="24"/>
          <w:szCs w:val="24"/>
          <w:vertAlign w:val="superscript"/>
        </w:rPr>
        <w:fldChar w:fldCharType="begin"/>
      </w:r>
      <w:r w:rsidR="00246351">
        <w:rPr>
          <w:rFonts w:eastAsia="Times New Roman" w:cs="Times New Roman"/>
          <w:sz w:val="24"/>
          <w:szCs w:val="24"/>
          <w:vertAlign w:val="superscript"/>
        </w:rPr>
        <w:instrText xml:space="preserve"> NOTEREF _Ref442862162 \h </w:instrText>
      </w:r>
      <w:r w:rsidR="00246351">
        <w:rPr>
          <w:rFonts w:eastAsia="Times New Roman" w:cs="Times New Roman"/>
          <w:sz w:val="24"/>
          <w:szCs w:val="24"/>
          <w:vertAlign w:val="superscript"/>
        </w:rPr>
      </w:r>
      <w:r w:rsidR="00246351">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36</w:t>
      </w:r>
      <w:r w:rsidR="00246351">
        <w:rPr>
          <w:rFonts w:eastAsia="Times New Roman" w:cs="Times New Roman"/>
          <w:sz w:val="24"/>
          <w:szCs w:val="24"/>
          <w:vertAlign w:val="superscript"/>
        </w:rPr>
        <w:fldChar w:fldCharType="end"/>
      </w:r>
      <w:r w:rsidR="00246351">
        <w:rPr>
          <w:rFonts w:eastAsia="Times New Roman" w:cs="Times New Roman"/>
          <w:sz w:val="24"/>
          <w:szCs w:val="24"/>
          <w:vertAlign w:val="superscript"/>
        </w:rPr>
        <w:t>,</w:t>
      </w:r>
      <w:r w:rsidR="00246351">
        <w:rPr>
          <w:rFonts w:eastAsia="Times New Roman" w:cs="Times New Roman"/>
          <w:sz w:val="24"/>
          <w:szCs w:val="24"/>
          <w:vertAlign w:val="superscript"/>
        </w:rPr>
        <w:fldChar w:fldCharType="begin"/>
      </w:r>
      <w:r w:rsidR="00246351">
        <w:rPr>
          <w:rFonts w:eastAsia="Times New Roman" w:cs="Times New Roman"/>
          <w:sz w:val="24"/>
          <w:szCs w:val="24"/>
          <w:vertAlign w:val="superscript"/>
        </w:rPr>
        <w:instrText xml:space="preserve"> NOTEREF _Ref442863424 \h </w:instrText>
      </w:r>
      <w:r w:rsidR="00246351">
        <w:rPr>
          <w:rFonts w:eastAsia="Times New Roman" w:cs="Times New Roman"/>
          <w:sz w:val="24"/>
          <w:szCs w:val="24"/>
          <w:vertAlign w:val="superscript"/>
        </w:rPr>
      </w:r>
      <w:r w:rsidR="00246351">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37</w:t>
      </w:r>
      <w:r w:rsidR="00246351">
        <w:rPr>
          <w:rFonts w:eastAsia="Times New Roman" w:cs="Times New Roman"/>
          <w:sz w:val="24"/>
          <w:szCs w:val="24"/>
          <w:vertAlign w:val="superscript"/>
        </w:rPr>
        <w:fldChar w:fldCharType="end"/>
      </w:r>
      <w:r w:rsidR="00FB6140" w:rsidRPr="00263B1B">
        <w:rPr>
          <w:rFonts w:eastAsia="Times New Roman" w:cs="Times New Roman"/>
          <w:sz w:val="24"/>
          <w:szCs w:val="24"/>
          <w:vertAlign w:val="superscript"/>
        </w:rPr>
        <w:t xml:space="preserve"> </w:t>
      </w:r>
      <w:r w:rsidRPr="00E275EC">
        <w:rPr>
          <w:rFonts w:eastAsia="Times New Roman" w:cs="Times New Roman"/>
          <w:sz w:val="24"/>
          <w:szCs w:val="24"/>
        </w:rPr>
        <w:t xml:space="preserve">Unfortunately, access to clean energy is not equitably distributed. Between two and four billion people depend on biomass fuels and are vulnerable to their </w:t>
      </w:r>
      <w:r w:rsidR="007A3009">
        <w:rPr>
          <w:rFonts w:eastAsia="Times New Roman" w:cs="Times New Roman"/>
          <w:sz w:val="24"/>
          <w:szCs w:val="24"/>
        </w:rPr>
        <w:t xml:space="preserve">direct </w:t>
      </w:r>
      <w:r w:rsidRPr="00E275EC">
        <w:rPr>
          <w:rFonts w:eastAsia="Times New Roman" w:cs="Times New Roman"/>
          <w:sz w:val="24"/>
          <w:szCs w:val="24"/>
        </w:rPr>
        <w:t>health consequences, while lacking access to the indirect benefits of clean energy (e.g.</w:t>
      </w:r>
      <w:r w:rsidR="00490439">
        <w:rPr>
          <w:rFonts w:eastAsia="Times New Roman" w:cs="Times New Roman"/>
          <w:sz w:val="24"/>
          <w:szCs w:val="24"/>
        </w:rPr>
        <w:t>,</w:t>
      </w:r>
      <w:r w:rsidRPr="00E275EC">
        <w:rPr>
          <w:rFonts w:eastAsia="Times New Roman" w:cs="Times New Roman"/>
          <w:sz w:val="24"/>
          <w:szCs w:val="24"/>
        </w:rPr>
        <w:t xml:space="preserve"> improved transportation, agriculture, and health care)</w:t>
      </w:r>
      <w:r w:rsidR="00FB6140">
        <w:rPr>
          <w:rFonts w:eastAsia="Times New Roman" w:cs="Times New Roman"/>
          <w:sz w:val="24"/>
          <w:szCs w:val="24"/>
        </w:rPr>
        <w:t>.</w:t>
      </w:r>
      <w:r w:rsidR="00B92E09" w:rsidRPr="00B92E09">
        <w:rPr>
          <w:rFonts w:eastAsia="Times New Roman" w:cs="Times New Roman"/>
          <w:color w:val="008000"/>
          <w:sz w:val="24"/>
          <w:szCs w:val="24"/>
          <w:vertAlign w:val="superscript"/>
        </w:rPr>
        <w:fldChar w:fldCharType="begin"/>
      </w:r>
      <w:r w:rsidR="00B92E09" w:rsidRPr="00B92E09">
        <w:rPr>
          <w:rFonts w:eastAsia="Times New Roman" w:cs="Times New Roman"/>
          <w:sz w:val="24"/>
          <w:szCs w:val="24"/>
          <w:vertAlign w:val="superscript"/>
        </w:rPr>
        <w:instrText xml:space="preserve"> NOTEREF _Ref442863251 \h </w:instrText>
      </w:r>
      <w:r w:rsidR="00B92E09">
        <w:rPr>
          <w:rFonts w:eastAsia="Times New Roman" w:cs="Times New Roman"/>
          <w:color w:val="008000"/>
          <w:sz w:val="24"/>
          <w:szCs w:val="24"/>
          <w:vertAlign w:val="superscript"/>
        </w:rPr>
        <w:instrText xml:space="preserve"> \* MERGEFORMAT </w:instrText>
      </w:r>
      <w:r w:rsidR="00B92E09" w:rsidRPr="00B92E09">
        <w:rPr>
          <w:rFonts w:eastAsia="Times New Roman" w:cs="Times New Roman"/>
          <w:color w:val="008000"/>
          <w:sz w:val="24"/>
          <w:szCs w:val="24"/>
          <w:vertAlign w:val="superscript"/>
        </w:rPr>
      </w:r>
      <w:r w:rsidR="00B92E09" w:rsidRPr="00B92E09">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26</w:t>
      </w:r>
      <w:r w:rsidR="00B92E09" w:rsidRPr="00B92E09">
        <w:rPr>
          <w:rFonts w:eastAsia="Times New Roman" w:cs="Times New Roman"/>
          <w:color w:val="008000"/>
          <w:sz w:val="24"/>
          <w:szCs w:val="24"/>
          <w:vertAlign w:val="superscript"/>
        </w:rPr>
        <w:fldChar w:fldCharType="end"/>
      </w:r>
      <w:r w:rsidRPr="00B92E09">
        <w:rPr>
          <w:rFonts w:eastAsia="Times New Roman" w:cs="Times New Roman"/>
          <w:sz w:val="24"/>
          <w:szCs w:val="24"/>
          <w:vertAlign w:val="superscript"/>
        </w:rPr>
        <w:t xml:space="preserve"> </w:t>
      </w:r>
      <w:r w:rsidRPr="00E275EC">
        <w:rPr>
          <w:rFonts w:eastAsia="Times New Roman" w:cs="Times New Roman"/>
          <w:sz w:val="24"/>
          <w:szCs w:val="24"/>
        </w:rPr>
        <w:t>Policy should stimulate communities to move up the energy ladder by transitioning from burning biofuels to modern electric grids that would reduce both energy costs and pollution</w:t>
      </w:r>
      <w:r w:rsidR="00FB6140">
        <w:rPr>
          <w:rFonts w:eastAsia="Times New Roman" w:cs="Times New Roman"/>
          <w:sz w:val="24"/>
          <w:szCs w:val="24"/>
        </w:rPr>
        <w:t>.</w:t>
      </w:r>
      <w:r w:rsidR="00B92E09" w:rsidRPr="00B92E09">
        <w:rPr>
          <w:rFonts w:eastAsia="Times New Roman" w:cs="Times New Roman"/>
          <w:sz w:val="24"/>
          <w:szCs w:val="24"/>
          <w:vertAlign w:val="superscript"/>
        </w:rPr>
        <w:fldChar w:fldCharType="begin"/>
      </w:r>
      <w:r w:rsidR="00B92E09" w:rsidRPr="00B92E09">
        <w:rPr>
          <w:rFonts w:eastAsia="Times New Roman" w:cs="Times New Roman"/>
          <w:sz w:val="24"/>
          <w:szCs w:val="24"/>
          <w:vertAlign w:val="superscript"/>
        </w:rPr>
        <w:instrText xml:space="preserve"> NOTEREF _Ref442863424 \h </w:instrText>
      </w:r>
      <w:r w:rsidR="00B92E09">
        <w:rPr>
          <w:rFonts w:eastAsia="Times New Roman" w:cs="Times New Roman"/>
          <w:sz w:val="24"/>
          <w:szCs w:val="24"/>
          <w:vertAlign w:val="superscript"/>
        </w:rPr>
        <w:instrText xml:space="preserve"> \* MERGEFORMAT </w:instrText>
      </w:r>
      <w:r w:rsidR="00B92E09" w:rsidRPr="00B92E09">
        <w:rPr>
          <w:rFonts w:eastAsia="Times New Roman" w:cs="Times New Roman"/>
          <w:sz w:val="24"/>
          <w:szCs w:val="24"/>
          <w:vertAlign w:val="superscript"/>
        </w:rPr>
      </w:r>
      <w:r w:rsidR="00B92E09" w:rsidRPr="00B92E09">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37</w:t>
      </w:r>
      <w:r w:rsidR="00B92E09" w:rsidRPr="00B92E09">
        <w:rPr>
          <w:rFonts w:eastAsia="Times New Roman" w:cs="Times New Roman"/>
          <w:sz w:val="24"/>
          <w:szCs w:val="24"/>
          <w:vertAlign w:val="superscript"/>
        </w:rPr>
        <w:fldChar w:fldCharType="end"/>
      </w:r>
      <w:r w:rsidRPr="00FB6140">
        <w:rPr>
          <w:rFonts w:eastAsia="Times New Roman" w:cs="Times New Roman"/>
          <w:color w:val="008000"/>
          <w:sz w:val="24"/>
          <w:szCs w:val="24"/>
        </w:rPr>
        <w:t xml:space="preserve"> </w:t>
      </w:r>
    </w:p>
    <w:p w14:paraId="1086C0DF" w14:textId="062DE78D" w:rsidR="00651E2D" w:rsidRPr="00E275EC" w:rsidRDefault="00981BC4" w:rsidP="00490439">
      <w:pPr>
        <w:pStyle w:val="Normal1"/>
        <w:spacing w:line="480" w:lineRule="auto"/>
        <w:ind w:firstLine="720"/>
        <w:contextualSpacing/>
        <w:rPr>
          <w:sz w:val="24"/>
          <w:szCs w:val="24"/>
        </w:rPr>
      </w:pPr>
      <w:r w:rsidRPr="00A91F26">
        <w:rPr>
          <w:rFonts w:eastAsia="Times New Roman" w:cs="Times New Roman"/>
          <w:sz w:val="24"/>
          <w:szCs w:val="24"/>
        </w:rPr>
        <w:t>Energy reforms that help provide clean and accessible energy to more</w:t>
      </w:r>
      <w:r w:rsidRPr="00E275EC">
        <w:rPr>
          <w:rFonts w:eastAsia="Times New Roman" w:cs="Times New Roman"/>
          <w:sz w:val="24"/>
          <w:szCs w:val="24"/>
        </w:rPr>
        <w:t xml:space="preserve"> of the global population can significantly improve the health conditions of households and health care facilities. A major benefit of clean energy and electrification is reducing exposure to indoor air pollution created by burning </w:t>
      </w:r>
      <w:proofErr w:type="spellStart"/>
      <w:r w:rsidRPr="00E275EC">
        <w:rPr>
          <w:rFonts w:eastAsia="Times New Roman" w:cs="Times New Roman"/>
          <w:sz w:val="24"/>
          <w:szCs w:val="24"/>
        </w:rPr>
        <w:t>biofuels</w:t>
      </w:r>
      <w:r w:rsidR="00A91F26">
        <w:rPr>
          <w:rFonts w:eastAsia="Times New Roman" w:cs="Times New Roman"/>
          <w:sz w:val="24"/>
          <w:szCs w:val="24"/>
        </w:rPr>
        <w:t>.</w:t>
      </w:r>
      <w:r w:rsidR="00A407A4" w:rsidRPr="00A407A4">
        <w:rPr>
          <w:rFonts w:eastAsia="Times New Roman" w:cs="Times New Roman"/>
          <w:color w:val="008000"/>
          <w:sz w:val="24"/>
          <w:szCs w:val="24"/>
          <w:vertAlign w:val="superscript"/>
        </w:rPr>
        <w:fldChar w:fldCharType="begin"/>
      </w:r>
      <w:r w:rsidR="00A407A4" w:rsidRPr="00A407A4">
        <w:rPr>
          <w:rFonts w:eastAsia="Times New Roman" w:cs="Times New Roman"/>
          <w:sz w:val="24"/>
          <w:szCs w:val="24"/>
          <w:vertAlign w:val="superscript"/>
        </w:rPr>
        <w:instrText xml:space="preserve"> NOTEREF _Ref442864777 \h </w:instrText>
      </w:r>
      <w:r w:rsidR="00A407A4">
        <w:rPr>
          <w:rFonts w:eastAsia="Times New Roman" w:cs="Times New Roman"/>
          <w:color w:val="008000"/>
          <w:sz w:val="24"/>
          <w:szCs w:val="24"/>
          <w:vertAlign w:val="superscript"/>
        </w:rPr>
        <w:instrText xml:space="preserve"> \* MERGEFORMAT </w:instrText>
      </w:r>
      <w:r w:rsidR="00A407A4" w:rsidRPr="00A407A4">
        <w:rPr>
          <w:rFonts w:eastAsia="Times New Roman" w:cs="Times New Roman"/>
          <w:color w:val="008000"/>
          <w:sz w:val="24"/>
          <w:szCs w:val="24"/>
          <w:vertAlign w:val="superscript"/>
        </w:rPr>
      </w:r>
      <w:r w:rsidR="00A407A4" w:rsidRPr="00A407A4">
        <w:rPr>
          <w:rFonts w:eastAsia="Times New Roman" w:cs="Times New Roman"/>
          <w:color w:val="008000"/>
          <w:sz w:val="24"/>
          <w:szCs w:val="24"/>
          <w:vertAlign w:val="superscript"/>
        </w:rPr>
        <w:fldChar w:fldCharType="separate"/>
      </w:r>
      <w:r w:rsidR="00F41A24">
        <w:rPr>
          <w:rFonts w:eastAsia="Times New Roman" w:cs="Times New Roman"/>
          <w:b/>
          <w:bCs/>
          <w:color w:val="008000"/>
          <w:sz w:val="24"/>
          <w:szCs w:val="24"/>
          <w:vertAlign w:val="superscript"/>
        </w:rPr>
        <w:t>Error</w:t>
      </w:r>
      <w:proofErr w:type="spellEnd"/>
      <w:r w:rsidR="00F41A24">
        <w:rPr>
          <w:rFonts w:eastAsia="Times New Roman" w:cs="Times New Roman"/>
          <w:b/>
          <w:bCs/>
          <w:color w:val="008000"/>
          <w:sz w:val="24"/>
          <w:szCs w:val="24"/>
          <w:vertAlign w:val="superscript"/>
        </w:rPr>
        <w:t>! Bookmark not defined.</w:t>
      </w:r>
      <w:r w:rsidR="00A407A4" w:rsidRPr="00A407A4">
        <w:rPr>
          <w:rFonts w:eastAsia="Times New Roman" w:cs="Times New Roman"/>
          <w:color w:val="008000"/>
          <w:sz w:val="24"/>
          <w:szCs w:val="24"/>
          <w:vertAlign w:val="superscript"/>
        </w:rPr>
        <w:fldChar w:fldCharType="end"/>
      </w:r>
      <w:r w:rsidRPr="00E275EC">
        <w:rPr>
          <w:rFonts w:eastAsia="Times New Roman" w:cs="Times New Roman"/>
          <w:sz w:val="24"/>
          <w:szCs w:val="24"/>
        </w:rPr>
        <w:t xml:space="preserve"> All levels of the health care industry, from community clinics to regional hospitals, benefit from improved electric infrastructure. Access to electricity can facilitate the use </w:t>
      </w:r>
      <w:r w:rsidR="00B03972" w:rsidRPr="00E275EC">
        <w:rPr>
          <w:rFonts w:eastAsia="Times New Roman" w:cs="Times New Roman"/>
          <w:sz w:val="24"/>
          <w:szCs w:val="24"/>
        </w:rPr>
        <w:t>of better</w:t>
      </w:r>
      <w:r w:rsidRPr="00E275EC">
        <w:rPr>
          <w:rFonts w:eastAsia="Times New Roman" w:cs="Times New Roman"/>
          <w:sz w:val="24"/>
          <w:szCs w:val="24"/>
        </w:rPr>
        <w:t xml:space="preserve"> laborato</w:t>
      </w:r>
      <w:r w:rsidR="00B03972">
        <w:rPr>
          <w:rFonts w:eastAsia="Times New Roman" w:cs="Times New Roman"/>
          <w:sz w:val="24"/>
          <w:szCs w:val="24"/>
        </w:rPr>
        <w:t>ry and diagnostic technologies,</w:t>
      </w:r>
      <w:r w:rsidRPr="00E275EC">
        <w:rPr>
          <w:rFonts w:eastAsia="Times New Roman" w:cs="Times New Roman"/>
          <w:sz w:val="24"/>
          <w:szCs w:val="24"/>
        </w:rPr>
        <w:t xml:space="preserve"> provide light for medical services </w:t>
      </w:r>
      <w:r w:rsidR="00B03972">
        <w:rPr>
          <w:rFonts w:eastAsia="Times New Roman" w:cs="Times New Roman"/>
          <w:sz w:val="24"/>
          <w:szCs w:val="24"/>
        </w:rPr>
        <w:t>during nighttime</w:t>
      </w:r>
      <w:r w:rsidRPr="00E275EC">
        <w:rPr>
          <w:rFonts w:eastAsia="Times New Roman" w:cs="Times New Roman"/>
          <w:sz w:val="24"/>
          <w:szCs w:val="24"/>
        </w:rPr>
        <w:t xml:space="preserve">, ensure better sterilization of equipment, and allow </w:t>
      </w:r>
      <w:r w:rsidR="00135987">
        <w:rPr>
          <w:rFonts w:eastAsia="Times New Roman" w:cs="Times New Roman"/>
          <w:sz w:val="24"/>
          <w:szCs w:val="24"/>
        </w:rPr>
        <w:t xml:space="preserve">the </w:t>
      </w:r>
      <w:r w:rsidRPr="00E275EC">
        <w:rPr>
          <w:rFonts w:eastAsia="Times New Roman" w:cs="Times New Roman"/>
          <w:sz w:val="24"/>
          <w:szCs w:val="24"/>
        </w:rPr>
        <w:t xml:space="preserve">management of </w:t>
      </w:r>
      <w:proofErr w:type="spellStart"/>
      <w:r w:rsidRPr="00E275EC">
        <w:rPr>
          <w:rFonts w:eastAsia="Times New Roman" w:cs="Times New Roman"/>
          <w:sz w:val="24"/>
          <w:szCs w:val="24"/>
        </w:rPr>
        <w:t>thermosensitive</w:t>
      </w:r>
      <w:proofErr w:type="spellEnd"/>
      <w:r w:rsidRPr="00E275EC">
        <w:rPr>
          <w:rFonts w:eastAsia="Times New Roman" w:cs="Times New Roman"/>
          <w:sz w:val="24"/>
          <w:szCs w:val="24"/>
        </w:rPr>
        <w:t xml:space="preserve"> treatments (</w:t>
      </w:r>
      <w:r w:rsidRPr="00B03972">
        <w:rPr>
          <w:rFonts w:eastAsia="Times New Roman" w:cs="Times New Roman"/>
          <w:sz w:val="24"/>
          <w:szCs w:val="24"/>
        </w:rPr>
        <w:t>e.g.,</w:t>
      </w:r>
      <w:r w:rsidRPr="00E275EC">
        <w:rPr>
          <w:rFonts w:eastAsia="Times New Roman" w:cs="Times New Roman"/>
          <w:sz w:val="24"/>
          <w:szCs w:val="24"/>
        </w:rPr>
        <w:t xml:space="preserve"> vaccines)</w:t>
      </w:r>
      <w:r w:rsidR="00A91F26">
        <w:rPr>
          <w:rFonts w:eastAsia="Times New Roman" w:cs="Times New Roman"/>
          <w:sz w:val="24"/>
          <w:szCs w:val="24"/>
        </w:rPr>
        <w:t>.</w:t>
      </w:r>
      <w:r w:rsidR="00A407A4" w:rsidRPr="00A407A4">
        <w:rPr>
          <w:rFonts w:eastAsia="Times New Roman" w:cs="Times New Roman"/>
          <w:sz w:val="24"/>
          <w:szCs w:val="24"/>
          <w:vertAlign w:val="superscript"/>
        </w:rPr>
        <w:t xml:space="preserve"> </w:t>
      </w:r>
      <w:r w:rsidR="00A407A4">
        <w:rPr>
          <w:rFonts w:eastAsia="Times New Roman" w:cs="Times New Roman"/>
          <w:sz w:val="24"/>
          <w:szCs w:val="24"/>
          <w:vertAlign w:val="superscript"/>
        </w:rPr>
        <w:fldChar w:fldCharType="begin"/>
      </w:r>
      <w:r w:rsidR="00A407A4">
        <w:rPr>
          <w:rFonts w:eastAsia="Times New Roman" w:cs="Times New Roman"/>
          <w:sz w:val="24"/>
          <w:szCs w:val="24"/>
          <w:vertAlign w:val="superscript"/>
        </w:rPr>
        <w:instrText xml:space="preserve"> NOTEREF _Ref442863251 \h </w:instrText>
      </w:r>
      <w:r w:rsidR="00A407A4">
        <w:rPr>
          <w:rFonts w:eastAsia="Times New Roman" w:cs="Times New Roman"/>
          <w:sz w:val="24"/>
          <w:szCs w:val="24"/>
          <w:vertAlign w:val="superscript"/>
        </w:rPr>
      </w:r>
      <w:r w:rsidR="00A407A4">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26</w:t>
      </w:r>
      <w:r w:rsidR="00A407A4">
        <w:rPr>
          <w:rFonts w:eastAsia="Times New Roman" w:cs="Times New Roman"/>
          <w:sz w:val="24"/>
          <w:szCs w:val="24"/>
          <w:vertAlign w:val="superscript"/>
        </w:rPr>
        <w:fldChar w:fldCharType="end"/>
      </w:r>
      <w:r w:rsidR="00A407A4">
        <w:rPr>
          <w:rFonts w:eastAsia="Times New Roman" w:cs="Times New Roman"/>
          <w:sz w:val="24"/>
          <w:szCs w:val="24"/>
          <w:vertAlign w:val="superscript"/>
        </w:rPr>
        <w:t>,</w:t>
      </w:r>
      <w:r w:rsidR="00A407A4">
        <w:rPr>
          <w:rFonts w:eastAsia="Times New Roman" w:cs="Times New Roman"/>
          <w:sz w:val="24"/>
          <w:szCs w:val="24"/>
          <w:vertAlign w:val="superscript"/>
        </w:rPr>
        <w:fldChar w:fldCharType="begin"/>
      </w:r>
      <w:r w:rsidR="00A407A4">
        <w:rPr>
          <w:rFonts w:eastAsia="Times New Roman" w:cs="Times New Roman"/>
          <w:sz w:val="24"/>
          <w:szCs w:val="24"/>
          <w:vertAlign w:val="superscript"/>
        </w:rPr>
        <w:instrText xml:space="preserve"> NOTEREF _Ref442863424 \h </w:instrText>
      </w:r>
      <w:r w:rsidR="00A407A4">
        <w:rPr>
          <w:rFonts w:eastAsia="Times New Roman" w:cs="Times New Roman"/>
          <w:sz w:val="24"/>
          <w:szCs w:val="24"/>
          <w:vertAlign w:val="superscript"/>
        </w:rPr>
      </w:r>
      <w:r w:rsidR="00A407A4">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37</w:t>
      </w:r>
      <w:r w:rsidR="00A407A4">
        <w:rPr>
          <w:rFonts w:eastAsia="Times New Roman" w:cs="Times New Roman"/>
          <w:sz w:val="24"/>
          <w:szCs w:val="24"/>
          <w:vertAlign w:val="superscript"/>
        </w:rPr>
        <w:fldChar w:fldCharType="end"/>
      </w:r>
      <w:r w:rsidR="00A407A4">
        <w:rPr>
          <w:rFonts w:eastAsia="Times New Roman" w:cs="Times New Roman"/>
          <w:sz w:val="24"/>
          <w:szCs w:val="24"/>
          <w:vertAlign w:val="superscript"/>
        </w:rPr>
        <w:t>,</w:t>
      </w:r>
      <w:bookmarkStart w:id="26" w:name="_Ref442865610"/>
      <w:r w:rsidR="00A407A4" w:rsidRPr="00CC5FC1">
        <w:rPr>
          <w:rStyle w:val="EndnoteReference"/>
          <w:rFonts w:eastAsia="Times New Roman" w:cs="Times New Roman"/>
          <w:sz w:val="24"/>
          <w:szCs w:val="24"/>
        </w:rPr>
        <w:endnoteReference w:id="45"/>
      </w:r>
      <w:bookmarkEnd w:id="26"/>
      <w:r w:rsidR="00A407A4" w:rsidRPr="00CC5FC1">
        <w:rPr>
          <w:rFonts w:eastAsia="Times New Roman" w:cs="Times New Roman"/>
          <w:sz w:val="24"/>
          <w:szCs w:val="24"/>
          <w:vertAlign w:val="superscript"/>
        </w:rPr>
        <w:t>,</w:t>
      </w:r>
      <w:bookmarkStart w:id="27" w:name="_Ref442865532"/>
      <w:r w:rsidR="00A407A4" w:rsidRPr="00CC5FC1">
        <w:rPr>
          <w:rStyle w:val="EndnoteReference"/>
          <w:rFonts w:eastAsia="Times New Roman" w:cs="Times New Roman"/>
          <w:sz w:val="24"/>
          <w:szCs w:val="24"/>
        </w:rPr>
        <w:endnoteReference w:id="46"/>
      </w:r>
      <w:bookmarkEnd w:id="27"/>
    </w:p>
    <w:p w14:paraId="609EA822" w14:textId="1ECAC40D" w:rsidR="00401329" w:rsidRDefault="00981BC4" w:rsidP="005940C4">
      <w:pPr>
        <w:pStyle w:val="Normal1"/>
        <w:spacing w:line="480" w:lineRule="auto"/>
        <w:ind w:firstLine="720"/>
        <w:contextualSpacing/>
        <w:rPr>
          <w:rFonts w:eastAsia="Times New Roman" w:cs="Times New Roman"/>
          <w:sz w:val="24"/>
          <w:szCs w:val="24"/>
        </w:rPr>
      </w:pPr>
      <w:r w:rsidRPr="00E275EC">
        <w:rPr>
          <w:rFonts w:eastAsia="Times New Roman" w:cs="Times New Roman"/>
          <w:sz w:val="24"/>
          <w:szCs w:val="24"/>
        </w:rPr>
        <w:lastRenderedPageBreak/>
        <w:t>Electrification policies must be constructed within their cultural context t</w:t>
      </w:r>
      <w:r w:rsidR="005940C4">
        <w:rPr>
          <w:rFonts w:eastAsia="Times New Roman" w:cs="Times New Roman"/>
          <w:sz w:val="24"/>
          <w:szCs w:val="24"/>
        </w:rPr>
        <w:t>o ensure their wide adaptation.</w:t>
      </w:r>
      <w:r w:rsidRPr="00E275EC">
        <w:rPr>
          <w:rFonts w:eastAsia="Times New Roman" w:cs="Times New Roman"/>
          <w:sz w:val="24"/>
          <w:szCs w:val="24"/>
        </w:rPr>
        <w:t xml:space="preserve"> Globally, many families prefer to cook on biofuels even when electricity is available, leaving low-hanging unrealized health benefits on the table.</w:t>
      </w:r>
      <w:r w:rsidR="00BF2EF0" w:rsidRPr="00BF2EF0">
        <w:rPr>
          <w:rFonts w:eastAsia="Times New Roman" w:cs="Times New Roman"/>
          <w:color w:val="008000"/>
          <w:sz w:val="24"/>
          <w:szCs w:val="24"/>
          <w:vertAlign w:val="superscript"/>
        </w:rPr>
        <w:fldChar w:fldCharType="begin"/>
      </w:r>
      <w:r w:rsidR="00BF2EF0" w:rsidRPr="00BF2EF0">
        <w:rPr>
          <w:rFonts w:eastAsia="Times New Roman" w:cs="Times New Roman"/>
          <w:sz w:val="24"/>
          <w:szCs w:val="24"/>
          <w:vertAlign w:val="superscript"/>
        </w:rPr>
        <w:instrText xml:space="preserve"> NOTEREF _Ref442863424 \h </w:instrText>
      </w:r>
      <w:r w:rsidR="00BF2EF0">
        <w:rPr>
          <w:rFonts w:eastAsia="Times New Roman" w:cs="Times New Roman"/>
          <w:color w:val="008000"/>
          <w:sz w:val="24"/>
          <w:szCs w:val="24"/>
          <w:vertAlign w:val="superscript"/>
        </w:rPr>
        <w:instrText xml:space="preserve"> \* MERGEFORMAT </w:instrText>
      </w:r>
      <w:r w:rsidR="00BF2EF0" w:rsidRPr="00BF2EF0">
        <w:rPr>
          <w:rFonts w:eastAsia="Times New Roman" w:cs="Times New Roman"/>
          <w:color w:val="008000"/>
          <w:sz w:val="24"/>
          <w:szCs w:val="24"/>
          <w:vertAlign w:val="superscript"/>
        </w:rPr>
      </w:r>
      <w:r w:rsidR="00BF2EF0" w:rsidRPr="00BF2EF0">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37</w:t>
      </w:r>
      <w:r w:rsidR="00BF2EF0" w:rsidRPr="00BF2EF0">
        <w:rPr>
          <w:rFonts w:eastAsia="Times New Roman" w:cs="Times New Roman"/>
          <w:color w:val="008000"/>
          <w:sz w:val="24"/>
          <w:szCs w:val="24"/>
          <w:vertAlign w:val="superscript"/>
        </w:rPr>
        <w:fldChar w:fldCharType="end"/>
      </w:r>
      <w:r w:rsidRPr="00E275EC">
        <w:rPr>
          <w:rFonts w:eastAsia="Times New Roman" w:cs="Times New Roman"/>
          <w:sz w:val="24"/>
          <w:szCs w:val="24"/>
        </w:rPr>
        <w:t xml:space="preserve"> Two common methods to increase electrification are extending grid access to communities and setting up decentralized energy production facilities, primarily based on renewable energy</w:t>
      </w:r>
      <w:r w:rsidR="00A91F26">
        <w:rPr>
          <w:rFonts w:eastAsia="Times New Roman" w:cs="Times New Roman"/>
          <w:sz w:val="24"/>
          <w:szCs w:val="24"/>
        </w:rPr>
        <w:t>.</w:t>
      </w:r>
      <w:r w:rsidR="00BF2EF0" w:rsidRPr="00BF2EF0">
        <w:rPr>
          <w:rFonts w:eastAsia="Times New Roman" w:cs="Times New Roman"/>
          <w:color w:val="008000"/>
          <w:sz w:val="24"/>
          <w:szCs w:val="24"/>
          <w:vertAlign w:val="superscript"/>
        </w:rPr>
        <w:fldChar w:fldCharType="begin"/>
      </w:r>
      <w:r w:rsidR="00BF2EF0" w:rsidRPr="00BF2EF0">
        <w:rPr>
          <w:rFonts w:eastAsia="Times New Roman" w:cs="Times New Roman"/>
          <w:sz w:val="24"/>
          <w:szCs w:val="24"/>
          <w:vertAlign w:val="superscript"/>
        </w:rPr>
        <w:instrText xml:space="preserve"> NOTEREF _Ref442865532 \h </w:instrText>
      </w:r>
      <w:r w:rsidR="00BF2EF0">
        <w:rPr>
          <w:rFonts w:eastAsia="Times New Roman" w:cs="Times New Roman"/>
          <w:color w:val="008000"/>
          <w:sz w:val="24"/>
          <w:szCs w:val="24"/>
          <w:vertAlign w:val="superscript"/>
        </w:rPr>
        <w:instrText xml:space="preserve"> \* MERGEFORMAT </w:instrText>
      </w:r>
      <w:r w:rsidR="00BF2EF0" w:rsidRPr="00BF2EF0">
        <w:rPr>
          <w:rFonts w:eastAsia="Times New Roman" w:cs="Times New Roman"/>
          <w:color w:val="008000"/>
          <w:sz w:val="24"/>
          <w:szCs w:val="24"/>
          <w:vertAlign w:val="superscript"/>
        </w:rPr>
      </w:r>
      <w:r w:rsidR="00BF2EF0" w:rsidRPr="00BF2EF0">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46</w:t>
      </w:r>
      <w:r w:rsidR="00BF2EF0" w:rsidRPr="00BF2EF0">
        <w:rPr>
          <w:rFonts w:eastAsia="Times New Roman" w:cs="Times New Roman"/>
          <w:color w:val="008000"/>
          <w:sz w:val="24"/>
          <w:szCs w:val="24"/>
          <w:vertAlign w:val="superscript"/>
        </w:rPr>
        <w:fldChar w:fldCharType="end"/>
      </w:r>
      <w:r w:rsidRPr="00E275EC">
        <w:rPr>
          <w:rFonts w:eastAsia="Times New Roman" w:cs="Times New Roman"/>
          <w:sz w:val="24"/>
          <w:szCs w:val="24"/>
        </w:rPr>
        <w:t xml:space="preserve"> For example, in Liberia more primary care providers use solar power than fossil fuels</w:t>
      </w:r>
      <w:r w:rsidR="00A62B02">
        <w:rPr>
          <w:rFonts w:eastAsia="Times New Roman" w:cs="Times New Roman"/>
          <w:sz w:val="24"/>
          <w:szCs w:val="24"/>
        </w:rPr>
        <w:t>, which</w:t>
      </w:r>
      <w:r w:rsidRPr="00E275EC">
        <w:rPr>
          <w:rFonts w:eastAsia="Times New Roman" w:cs="Times New Roman"/>
          <w:sz w:val="24"/>
          <w:szCs w:val="24"/>
        </w:rPr>
        <w:t xml:space="preserve"> has concomitant benefits for other basic global health necessities like clean air and potable water.</w:t>
      </w:r>
      <w:r w:rsidR="00BF2EF0" w:rsidRPr="00BF2EF0">
        <w:rPr>
          <w:rFonts w:eastAsia="Times New Roman" w:cs="Times New Roman"/>
          <w:color w:val="008000"/>
          <w:sz w:val="24"/>
          <w:szCs w:val="24"/>
          <w:vertAlign w:val="superscript"/>
        </w:rPr>
        <w:fldChar w:fldCharType="begin"/>
      </w:r>
      <w:r w:rsidR="00BF2EF0" w:rsidRPr="00BF2EF0">
        <w:rPr>
          <w:rFonts w:eastAsia="Times New Roman" w:cs="Times New Roman"/>
          <w:sz w:val="24"/>
          <w:szCs w:val="24"/>
          <w:vertAlign w:val="superscript"/>
        </w:rPr>
        <w:instrText xml:space="preserve"> NOTEREF _Ref442865610 \h </w:instrText>
      </w:r>
      <w:r w:rsidR="00BF2EF0">
        <w:rPr>
          <w:rFonts w:eastAsia="Times New Roman" w:cs="Times New Roman"/>
          <w:color w:val="008000"/>
          <w:sz w:val="24"/>
          <w:szCs w:val="24"/>
          <w:vertAlign w:val="superscript"/>
        </w:rPr>
        <w:instrText xml:space="preserve"> \* MERGEFORMAT </w:instrText>
      </w:r>
      <w:r w:rsidR="00BF2EF0" w:rsidRPr="00BF2EF0">
        <w:rPr>
          <w:rFonts w:eastAsia="Times New Roman" w:cs="Times New Roman"/>
          <w:color w:val="008000"/>
          <w:sz w:val="24"/>
          <w:szCs w:val="24"/>
          <w:vertAlign w:val="superscript"/>
        </w:rPr>
      </w:r>
      <w:r w:rsidR="00BF2EF0" w:rsidRPr="00BF2EF0">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45</w:t>
      </w:r>
      <w:r w:rsidR="00BF2EF0" w:rsidRPr="00BF2EF0">
        <w:rPr>
          <w:rFonts w:eastAsia="Times New Roman" w:cs="Times New Roman"/>
          <w:color w:val="008000"/>
          <w:sz w:val="24"/>
          <w:szCs w:val="24"/>
          <w:vertAlign w:val="superscript"/>
        </w:rPr>
        <w:fldChar w:fldCharType="end"/>
      </w:r>
      <w:r w:rsidRPr="00E275EC">
        <w:rPr>
          <w:rFonts w:eastAsia="Times New Roman" w:cs="Times New Roman"/>
          <w:sz w:val="24"/>
          <w:szCs w:val="24"/>
        </w:rPr>
        <w:t xml:space="preserve"> Additionally, electrification of health care facilities and households allow</w:t>
      </w:r>
      <w:r w:rsidR="00A62B02">
        <w:rPr>
          <w:rFonts w:eastAsia="Times New Roman" w:cs="Times New Roman"/>
          <w:sz w:val="24"/>
          <w:szCs w:val="24"/>
        </w:rPr>
        <w:t xml:space="preserve"> </w:t>
      </w:r>
      <w:r w:rsidRPr="00E275EC">
        <w:rPr>
          <w:rFonts w:eastAsia="Times New Roman" w:cs="Times New Roman"/>
          <w:sz w:val="24"/>
          <w:szCs w:val="24"/>
        </w:rPr>
        <w:t>for access to information communication technologies that can radically improve health information and data systems and disseminate important health care information through TV and radio</w:t>
      </w:r>
      <w:r w:rsidR="00A91F26">
        <w:rPr>
          <w:rFonts w:eastAsia="Times New Roman" w:cs="Times New Roman"/>
          <w:sz w:val="24"/>
          <w:szCs w:val="24"/>
        </w:rPr>
        <w:t>.</w:t>
      </w:r>
      <w:r w:rsidR="00EB2523" w:rsidRPr="00EB2523">
        <w:rPr>
          <w:rStyle w:val="EndnoteReference"/>
          <w:rFonts w:eastAsia="Times New Roman" w:cs="Times New Roman"/>
          <w:sz w:val="24"/>
          <w:szCs w:val="24"/>
        </w:rPr>
        <w:t xml:space="preserve"> </w:t>
      </w:r>
      <w:r w:rsidR="00EB2523" w:rsidRPr="00EB2523">
        <w:rPr>
          <w:rFonts w:eastAsia="Times New Roman" w:cs="Times New Roman"/>
          <w:color w:val="008000"/>
          <w:sz w:val="24"/>
          <w:szCs w:val="24"/>
          <w:vertAlign w:val="superscript"/>
        </w:rPr>
        <w:fldChar w:fldCharType="begin"/>
      </w:r>
      <w:r w:rsidR="00EB2523" w:rsidRPr="00EB2523">
        <w:rPr>
          <w:rFonts w:eastAsia="Times New Roman" w:cs="Times New Roman"/>
          <w:sz w:val="24"/>
          <w:szCs w:val="24"/>
          <w:vertAlign w:val="superscript"/>
        </w:rPr>
        <w:instrText xml:space="preserve"> NOTEREF _Ref442863424 \h </w:instrText>
      </w:r>
      <w:r w:rsidR="00EB2523">
        <w:rPr>
          <w:rFonts w:eastAsia="Times New Roman" w:cs="Times New Roman"/>
          <w:color w:val="008000"/>
          <w:sz w:val="24"/>
          <w:szCs w:val="24"/>
          <w:vertAlign w:val="superscript"/>
        </w:rPr>
        <w:instrText xml:space="preserve"> \* MERGEFORMAT </w:instrText>
      </w:r>
      <w:r w:rsidR="00EB2523" w:rsidRPr="00EB2523">
        <w:rPr>
          <w:rFonts w:eastAsia="Times New Roman" w:cs="Times New Roman"/>
          <w:color w:val="008000"/>
          <w:sz w:val="24"/>
          <w:szCs w:val="24"/>
          <w:vertAlign w:val="superscript"/>
        </w:rPr>
      </w:r>
      <w:r w:rsidR="00EB2523" w:rsidRPr="00EB2523">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37</w:t>
      </w:r>
      <w:r w:rsidR="00EB2523" w:rsidRPr="00EB2523">
        <w:rPr>
          <w:rFonts w:eastAsia="Times New Roman" w:cs="Times New Roman"/>
          <w:color w:val="008000"/>
          <w:sz w:val="24"/>
          <w:szCs w:val="24"/>
          <w:vertAlign w:val="superscript"/>
        </w:rPr>
        <w:fldChar w:fldCharType="end"/>
      </w:r>
      <w:r w:rsidR="00EB2523" w:rsidRPr="00EB2523">
        <w:rPr>
          <w:rFonts w:eastAsia="Times New Roman" w:cs="Times New Roman"/>
          <w:color w:val="008000"/>
          <w:sz w:val="24"/>
          <w:szCs w:val="24"/>
          <w:vertAlign w:val="superscript"/>
        </w:rPr>
        <w:t>,</w:t>
      </w:r>
      <w:r w:rsidR="00EB2523" w:rsidRPr="00EB2523">
        <w:rPr>
          <w:rStyle w:val="EndnoteReference"/>
          <w:rFonts w:eastAsia="Times New Roman" w:cs="Times New Roman"/>
          <w:sz w:val="24"/>
          <w:szCs w:val="24"/>
        </w:rPr>
        <w:endnoteReference w:id="47"/>
      </w:r>
      <w:r w:rsidRPr="00A91F26">
        <w:rPr>
          <w:rFonts w:eastAsia="Times New Roman" w:cs="Times New Roman"/>
          <w:color w:val="008000"/>
          <w:sz w:val="24"/>
          <w:szCs w:val="24"/>
        </w:rPr>
        <w:t xml:space="preserve"> </w:t>
      </w:r>
      <w:r w:rsidRPr="00E275EC">
        <w:rPr>
          <w:rFonts w:eastAsia="Times New Roman" w:cs="Times New Roman"/>
          <w:sz w:val="24"/>
          <w:szCs w:val="24"/>
        </w:rPr>
        <w:t xml:space="preserve"> Access to information communication technologies can revolutionize education for both health care workers and the general public. </w:t>
      </w:r>
      <w:r w:rsidR="000076FA">
        <w:rPr>
          <w:rFonts w:eastAsia="Times New Roman" w:cs="Times New Roman"/>
          <w:sz w:val="24"/>
          <w:szCs w:val="24"/>
        </w:rPr>
        <w:t xml:space="preserve">In these ways, </w:t>
      </w:r>
      <w:r w:rsidR="004252CA">
        <w:rPr>
          <w:rFonts w:eastAsia="Times New Roman" w:cs="Times New Roman"/>
          <w:sz w:val="24"/>
          <w:szCs w:val="24"/>
        </w:rPr>
        <w:t>c</w:t>
      </w:r>
      <w:r w:rsidR="000076FA">
        <w:rPr>
          <w:rFonts w:eastAsia="Times New Roman" w:cs="Times New Roman"/>
          <w:sz w:val="24"/>
          <w:szCs w:val="24"/>
        </w:rPr>
        <w:t xml:space="preserve">lean energy and electrification are building blocks for </w:t>
      </w:r>
      <w:r w:rsidR="005A4855">
        <w:rPr>
          <w:rFonts w:eastAsia="Times New Roman" w:cs="Times New Roman"/>
          <w:sz w:val="24"/>
          <w:szCs w:val="24"/>
        </w:rPr>
        <w:t xml:space="preserve">the </w:t>
      </w:r>
      <w:r w:rsidR="000076FA">
        <w:rPr>
          <w:rFonts w:eastAsia="Times New Roman" w:cs="Times New Roman"/>
          <w:sz w:val="24"/>
          <w:szCs w:val="24"/>
        </w:rPr>
        <w:t xml:space="preserve">development of health care technologies, improved access to health care, better educational tools, and sanitation system infrastructure. </w:t>
      </w:r>
    </w:p>
    <w:p w14:paraId="51A858F8" w14:textId="77777777" w:rsidR="002242CF" w:rsidRPr="00E275EC" w:rsidRDefault="002242CF" w:rsidP="005940C4">
      <w:pPr>
        <w:pStyle w:val="Normal1"/>
        <w:spacing w:line="480" w:lineRule="auto"/>
        <w:ind w:firstLine="720"/>
        <w:contextualSpacing/>
        <w:rPr>
          <w:sz w:val="24"/>
          <w:szCs w:val="24"/>
        </w:rPr>
      </w:pPr>
    </w:p>
    <w:p w14:paraId="41A50ECC" w14:textId="77777777" w:rsidR="00401329" w:rsidRPr="00E275EC" w:rsidRDefault="00401329" w:rsidP="00E44120">
      <w:pPr>
        <w:pStyle w:val="Normal1"/>
        <w:spacing w:line="480" w:lineRule="auto"/>
        <w:contextualSpacing/>
        <w:outlineLvl w:val="0"/>
        <w:rPr>
          <w:sz w:val="24"/>
          <w:szCs w:val="24"/>
        </w:rPr>
      </w:pPr>
      <w:r w:rsidRPr="00E275EC">
        <w:rPr>
          <w:rFonts w:eastAsia="Times New Roman" w:cs="Times New Roman"/>
          <w:b/>
          <w:sz w:val="24"/>
          <w:szCs w:val="24"/>
        </w:rPr>
        <w:t>Sanitation</w:t>
      </w:r>
    </w:p>
    <w:p w14:paraId="743577E8" w14:textId="05285E0F" w:rsidR="00401329" w:rsidRPr="00E275EC" w:rsidRDefault="00401329" w:rsidP="005940C4">
      <w:pPr>
        <w:pStyle w:val="Normal1"/>
        <w:spacing w:line="480" w:lineRule="auto"/>
        <w:ind w:firstLine="720"/>
        <w:contextualSpacing/>
        <w:rPr>
          <w:sz w:val="24"/>
          <w:szCs w:val="24"/>
        </w:rPr>
      </w:pPr>
      <w:r w:rsidRPr="00E275EC">
        <w:rPr>
          <w:rFonts w:eastAsia="Times New Roman" w:cs="Times New Roman"/>
          <w:sz w:val="24"/>
          <w:szCs w:val="24"/>
        </w:rPr>
        <w:t>Sanitation measures that adequately separate human waste from human contact are a primary tool in achieving safe and clean water supplies</w:t>
      </w:r>
      <w:r w:rsidR="00A91F26">
        <w:rPr>
          <w:rFonts w:eastAsia="Times New Roman" w:cs="Times New Roman"/>
          <w:sz w:val="24"/>
          <w:szCs w:val="24"/>
        </w:rPr>
        <w:t>.</w:t>
      </w:r>
      <w:r w:rsidR="00EB2523" w:rsidRPr="00EB2523">
        <w:rPr>
          <w:rStyle w:val="EndnoteReference"/>
          <w:rFonts w:eastAsia="Times New Roman" w:cs="Times New Roman"/>
          <w:sz w:val="24"/>
          <w:szCs w:val="24"/>
        </w:rPr>
        <w:t xml:space="preserve"> </w:t>
      </w:r>
      <w:bookmarkStart w:id="28" w:name="_Ref442866040"/>
      <w:r w:rsidR="00EB2523">
        <w:rPr>
          <w:rStyle w:val="EndnoteReference"/>
          <w:rFonts w:eastAsia="Times New Roman" w:cs="Times New Roman"/>
          <w:sz w:val="24"/>
          <w:szCs w:val="24"/>
        </w:rPr>
        <w:endnoteReference w:id="48"/>
      </w:r>
      <w:bookmarkEnd w:id="28"/>
      <w:r w:rsidR="00A91F26">
        <w:rPr>
          <w:rFonts w:eastAsia="Times New Roman" w:cs="Times New Roman"/>
          <w:sz w:val="24"/>
          <w:szCs w:val="24"/>
        </w:rPr>
        <w:t xml:space="preserve"> </w:t>
      </w:r>
      <w:r w:rsidRPr="00E275EC">
        <w:rPr>
          <w:rFonts w:eastAsia="Times New Roman" w:cs="Times New Roman"/>
          <w:sz w:val="24"/>
          <w:szCs w:val="24"/>
        </w:rPr>
        <w:t>Proper management of solid waste, management of clean water, and promotion of hygiene practices are effective means to limit the spread of disease</w:t>
      </w:r>
      <w:r w:rsidR="00A91F26">
        <w:rPr>
          <w:rFonts w:eastAsia="Times New Roman" w:cs="Times New Roman"/>
          <w:sz w:val="24"/>
          <w:szCs w:val="24"/>
        </w:rPr>
        <w:t>.</w:t>
      </w:r>
      <w:r w:rsidR="00EB2523" w:rsidRPr="00EB2523">
        <w:rPr>
          <w:rFonts w:eastAsia="Times New Roman" w:cs="Times New Roman"/>
          <w:color w:val="008000"/>
          <w:sz w:val="24"/>
          <w:szCs w:val="24"/>
          <w:vertAlign w:val="superscript"/>
        </w:rPr>
        <w:fldChar w:fldCharType="begin"/>
      </w:r>
      <w:r w:rsidR="00EB2523" w:rsidRPr="00EB2523">
        <w:rPr>
          <w:rFonts w:eastAsia="Times New Roman" w:cs="Times New Roman"/>
          <w:sz w:val="24"/>
          <w:szCs w:val="24"/>
          <w:vertAlign w:val="superscript"/>
        </w:rPr>
        <w:instrText xml:space="preserve"> NOTEREF _Ref442866040 \h </w:instrText>
      </w:r>
      <w:r w:rsidR="00EB2523">
        <w:rPr>
          <w:rFonts w:eastAsia="Times New Roman" w:cs="Times New Roman"/>
          <w:color w:val="008000"/>
          <w:sz w:val="24"/>
          <w:szCs w:val="24"/>
          <w:vertAlign w:val="superscript"/>
        </w:rPr>
        <w:instrText xml:space="preserve"> \* MERGEFORMAT </w:instrText>
      </w:r>
      <w:r w:rsidR="00EB2523" w:rsidRPr="00EB2523">
        <w:rPr>
          <w:rFonts w:eastAsia="Times New Roman" w:cs="Times New Roman"/>
          <w:color w:val="008000"/>
          <w:sz w:val="24"/>
          <w:szCs w:val="24"/>
          <w:vertAlign w:val="superscript"/>
        </w:rPr>
      </w:r>
      <w:r w:rsidR="00EB2523" w:rsidRPr="00EB2523">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48</w:t>
      </w:r>
      <w:r w:rsidR="00EB2523" w:rsidRPr="00EB2523">
        <w:rPr>
          <w:rFonts w:eastAsia="Times New Roman" w:cs="Times New Roman"/>
          <w:color w:val="008000"/>
          <w:sz w:val="24"/>
          <w:szCs w:val="24"/>
          <w:vertAlign w:val="superscript"/>
        </w:rPr>
        <w:fldChar w:fldCharType="end"/>
      </w:r>
      <w:r w:rsidRPr="00E275EC">
        <w:rPr>
          <w:rFonts w:eastAsia="Times New Roman" w:cs="Times New Roman"/>
          <w:sz w:val="24"/>
          <w:szCs w:val="24"/>
        </w:rPr>
        <w:t xml:space="preserve"> The primary effects of poor sanitation, hygiene</w:t>
      </w:r>
      <w:r w:rsidR="00E57649">
        <w:rPr>
          <w:rFonts w:eastAsia="Times New Roman" w:cs="Times New Roman"/>
          <w:sz w:val="24"/>
          <w:szCs w:val="24"/>
        </w:rPr>
        <w:t>,</w:t>
      </w:r>
      <w:r w:rsidRPr="00E275EC">
        <w:rPr>
          <w:rFonts w:eastAsia="Times New Roman" w:cs="Times New Roman"/>
          <w:sz w:val="24"/>
          <w:szCs w:val="24"/>
        </w:rPr>
        <w:t xml:space="preserve"> and contaminated water are water-borne diseases like cholera, viral hepatitis, typhoid, and other diarrheal diseases. In total, 4.3% of the global disease burden is </w:t>
      </w:r>
      <w:r w:rsidRPr="00E275EC">
        <w:rPr>
          <w:rFonts w:eastAsia="Times New Roman" w:cs="Times New Roman"/>
          <w:sz w:val="24"/>
          <w:szCs w:val="24"/>
        </w:rPr>
        <w:lastRenderedPageBreak/>
        <w:t>attributed to diarrheal diseases, with 88% estimated to be caused by unsafe water and inadequate sanitation and hygiene</w:t>
      </w:r>
      <w:r w:rsidR="00D9485C">
        <w:rPr>
          <w:rFonts w:eastAsia="Times New Roman" w:cs="Times New Roman"/>
          <w:sz w:val="24"/>
          <w:szCs w:val="24"/>
        </w:rPr>
        <w:t>.</w:t>
      </w:r>
      <w:r w:rsidR="00EB2523">
        <w:rPr>
          <w:rStyle w:val="EndnoteReference"/>
          <w:rFonts w:eastAsia="Times New Roman" w:cs="Times New Roman"/>
          <w:sz w:val="24"/>
          <w:szCs w:val="24"/>
        </w:rPr>
        <w:endnoteReference w:id="49"/>
      </w:r>
      <w:r w:rsidR="00EB2523" w:rsidRPr="00E275EC">
        <w:rPr>
          <w:rFonts w:eastAsia="Times New Roman" w:cs="Times New Roman"/>
          <w:sz w:val="24"/>
          <w:szCs w:val="24"/>
        </w:rPr>
        <w:t xml:space="preserve"> </w:t>
      </w:r>
      <w:r w:rsidRPr="00E275EC">
        <w:rPr>
          <w:rFonts w:eastAsia="Times New Roman" w:cs="Times New Roman"/>
          <w:sz w:val="24"/>
          <w:szCs w:val="24"/>
        </w:rPr>
        <w:t xml:space="preserve"> Effective management of waste should be a top public health priority on which other systems can be built. </w:t>
      </w:r>
    </w:p>
    <w:p w14:paraId="4245EA47" w14:textId="36DB8A29" w:rsidR="00401329" w:rsidRPr="00E275EC" w:rsidRDefault="00401329" w:rsidP="001B7443">
      <w:pPr>
        <w:pStyle w:val="Normal1"/>
        <w:spacing w:line="480" w:lineRule="auto"/>
        <w:ind w:firstLine="720"/>
        <w:contextualSpacing/>
        <w:rPr>
          <w:sz w:val="24"/>
          <w:szCs w:val="24"/>
        </w:rPr>
      </w:pPr>
      <w:r w:rsidRPr="00E275EC">
        <w:rPr>
          <w:rFonts w:eastAsia="Times New Roman" w:cs="Times New Roman"/>
          <w:sz w:val="24"/>
          <w:szCs w:val="24"/>
        </w:rPr>
        <w:t>Urbanization has posed challenges to sanitation management throughout history,</w:t>
      </w:r>
      <w:r w:rsidR="00E57649">
        <w:rPr>
          <w:rFonts w:eastAsia="Times New Roman" w:cs="Times New Roman"/>
          <w:sz w:val="24"/>
          <w:szCs w:val="24"/>
        </w:rPr>
        <w:t xml:space="preserve"> which continues </w:t>
      </w:r>
      <w:r w:rsidRPr="00E275EC">
        <w:rPr>
          <w:rFonts w:eastAsia="Times New Roman" w:cs="Times New Roman"/>
          <w:sz w:val="24"/>
          <w:szCs w:val="24"/>
        </w:rPr>
        <w:t>into the modern developing world</w:t>
      </w:r>
      <w:r w:rsidR="00894C73">
        <w:rPr>
          <w:rFonts w:eastAsia="Times New Roman" w:cs="Times New Roman"/>
          <w:sz w:val="24"/>
          <w:szCs w:val="24"/>
        </w:rPr>
        <w:t>.</w:t>
      </w:r>
      <w:r w:rsidR="00EB2523" w:rsidRPr="00EB2523">
        <w:rPr>
          <w:rStyle w:val="EndnoteReference"/>
          <w:rFonts w:eastAsia="Times New Roman" w:cs="Times New Roman"/>
          <w:sz w:val="24"/>
          <w:szCs w:val="24"/>
        </w:rPr>
        <w:t xml:space="preserve"> </w:t>
      </w:r>
      <w:bookmarkStart w:id="29" w:name="_Ref442866849"/>
      <w:r w:rsidR="00EB2523">
        <w:rPr>
          <w:rStyle w:val="EndnoteReference"/>
          <w:rFonts w:eastAsia="Times New Roman" w:cs="Times New Roman"/>
          <w:sz w:val="24"/>
          <w:szCs w:val="24"/>
        </w:rPr>
        <w:endnoteReference w:id="50"/>
      </w:r>
      <w:bookmarkEnd w:id="29"/>
      <w:r w:rsidR="00EB2523" w:rsidRPr="00E275EC">
        <w:rPr>
          <w:rFonts w:eastAsia="Times New Roman" w:cs="Times New Roman"/>
          <w:sz w:val="24"/>
          <w:szCs w:val="24"/>
        </w:rPr>
        <w:t xml:space="preserve"> </w:t>
      </w:r>
      <w:r w:rsidRPr="00E275EC">
        <w:rPr>
          <w:rFonts w:eastAsia="Times New Roman" w:cs="Times New Roman"/>
          <w:sz w:val="24"/>
          <w:szCs w:val="24"/>
        </w:rPr>
        <w:t xml:space="preserve"> </w:t>
      </w:r>
      <w:r w:rsidR="00B45FC4">
        <w:rPr>
          <w:rFonts w:eastAsia="Times New Roman" w:cs="Times New Roman"/>
          <w:sz w:val="24"/>
          <w:szCs w:val="24"/>
        </w:rPr>
        <w:t>The increased spread of infectious diseases like cholera during the urbanization and industrialization of 19</w:t>
      </w:r>
      <w:r w:rsidR="00B45FC4" w:rsidRPr="009D7A4F">
        <w:rPr>
          <w:rFonts w:eastAsia="Times New Roman" w:cs="Times New Roman"/>
          <w:sz w:val="24"/>
          <w:szCs w:val="24"/>
          <w:vertAlign w:val="superscript"/>
        </w:rPr>
        <w:t>th</w:t>
      </w:r>
      <w:r w:rsidR="00B45FC4">
        <w:rPr>
          <w:rFonts w:eastAsia="Times New Roman" w:cs="Times New Roman"/>
          <w:sz w:val="24"/>
          <w:szCs w:val="24"/>
        </w:rPr>
        <w:t xml:space="preserve"> century London illustrates these challenges. </w:t>
      </w:r>
      <w:r w:rsidRPr="00E275EC">
        <w:rPr>
          <w:rFonts w:eastAsia="Times New Roman" w:cs="Times New Roman"/>
          <w:sz w:val="24"/>
          <w:szCs w:val="24"/>
        </w:rPr>
        <w:t>Britain was a pioneer in passing legislation and setting up governing bodies to reform sanitary conditions in the overcrowded, newly industrial cities</w:t>
      </w:r>
      <w:r w:rsidR="00861AA1">
        <w:rPr>
          <w:rFonts w:eastAsia="Times New Roman" w:cs="Times New Roman"/>
          <w:sz w:val="24"/>
          <w:szCs w:val="24"/>
        </w:rPr>
        <w:t xml:space="preserve"> in</w:t>
      </w:r>
      <w:r w:rsidR="00861AA1" w:rsidRPr="00E275EC">
        <w:rPr>
          <w:rFonts w:eastAsia="Times New Roman" w:cs="Times New Roman"/>
          <w:sz w:val="24"/>
          <w:szCs w:val="24"/>
        </w:rPr>
        <w:t xml:space="preserve"> response</w:t>
      </w:r>
      <w:r w:rsidR="00861AA1">
        <w:rPr>
          <w:rFonts w:eastAsia="Times New Roman" w:cs="Times New Roman"/>
          <w:sz w:val="24"/>
          <w:szCs w:val="24"/>
        </w:rPr>
        <w:t xml:space="preserve"> to outbreaks like the 1847 cholera epidemic</w:t>
      </w:r>
      <w:r w:rsidR="00894C73">
        <w:rPr>
          <w:rFonts w:eastAsia="Times New Roman" w:cs="Times New Roman"/>
          <w:sz w:val="24"/>
          <w:szCs w:val="24"/>
        </w:rPr>
        <w:t>.</w:t>
      </w:r>
      <w:r w:rsidR="00EB2523" w:rsidRPr="00EB2523">
        <w:rPr>
          <w:rStyle w:val="EndnoteReference"/>
          <w:rFonts w:eastAsia="Times New Roman" w:cs="Times New Roman"/>
          <w:sz w:val="24"/>
          <w:szCs w:val="24"/>
        </w:rPr>
        <w:t xml:space="preserve"> </w:t>
      </w:r>
      <w:r w:rsidR="00EB2523">
        <w:rPr>
          <w:rStyle w:val="EndnoteReference"/>
          <w:rFonts w:eastAsia="Times New Roman" w:cs="Times New Roman"/>
          <w:sz w:val="24"/>
          <w:szCs w:val="24"/>
        </w:rPr>
        <w:endnoteReference w:id="51"/>
      </w:r>
      <w:r w:rsidR="00EB2523" w:rsidRPr="00D9485C">
        <w:rPr>
          <w:rFonts w:eastAsia="Times New Roman" w:cs="Times New Roman"/>
          <w:sz w:val="24"/>
          <w:szCs w:val="24"/>
          <w:vertAlign w:val="superscript"/>
        </w:rPr>
        <w:t>,</w:t>
      </w:r>
      <w:bookmarkStart w:id="30" w:name="_Ref442866167"/>
      <w:r w:rsidR="00EB2523">
        <w:rPr>
          <w:rStyle w:val="EndnoteReference"/>
          <w:rFonts w:eastAsia="Times New Roman" w:cs="Times New Roman"/>
          <w:sz w:val="24"/>
          <w:szCs w:val="24"/>
        </w:rPr>
        <w:endnoteReference w:id="52"/>
      </w:r>
      <w:bookmarkEnd w:id="30"/>
      <w:r w:rsidR="00EB2523" w:rsidRPr="00E275EC">
        <w:rPr>
          <w:rFonts w:eastAsia="Times New Roman" w:cs="Times New Roman"/>
          <w:sz w:val="24"/>
          <w:szCs w:val="24"/>
        </w:rPr>
        <w:t xml:space="preserve">  </w:t>
      </w:r>
      <w:r w:rsidRPr="00E275EC">
        <w:rPr>
          <w:rFonts w:eastAsia="Times New Roman" w:cs="Times New Roman"/>
          <w:sz w:val="24"/>
          <w:szCs w:val="24"/>
        </w:rPr>
        <w:t>Edwin Chadwick’s research definitively linking environmental conditions to disease incited the Public Health Acts of 1848 an</w:t>
      </w:r>
      <w:r w:rsidR="001B7443">
        <w:rPr>
          <w:rFonts w:eastAsia="Times New Roman" w:cs="Times New Roman"/>
          <w:sz w:val="24"/>
          <w:szCs w:val="24"/>
        </w:rPr>
        <w:t>d 1875</w:t>
      </w:r>
      <w:r w:rsidRPr="00E275EC">
        <w:rPr>
          <w:rFonts w:eastAsia="Times New Roman" w:cs="Times New Roman"/>
          <w:sz w:val="24"/>
          <w:szCs w:val="24"/>
        </w:rPr>
        <w:t xml:space="preserve"> that outlined plans for improved drainage and sewer systems, and regulated waste disposal practices</w:t>
      </w:r>
      <w:r w:rsidR="00894C73">
        <w:rPr>
          <w:rFonts w:eastAsia="Times New Roman" w:cs="Times New Roman"/>
          <w:sz w:val="24"/>
          <w:szCs w:val="24"/>
        </w:rPr>
        <w:t>.</w:t>
      </w:r>
      <w:r w:rsidR="00EB2523" w:rsidRPr="00EB2523">
        <w:rPr>
          <w:rStyle w:val="EndnoteReference"/>
          <w:rFonts w:eastAsia="Times New Roman" w:cs="Times New Roman"/>
          <w:sz w:val="24"/>
          <w:szCs w:val="24"/>
        </w:rPr>
        <w:t xml:space="preserve"> </w:t>
      </w:r>
      <w:bookmarkStart w:id="31" w:name="_Ref442866511"/>
      <w:r w:rsidR="00EB2523" w:rsidRPr="00D9485C">
        <w:rPr>
          <w:rStyle w:val="EndnoteReference"/>
          <w:rFonts w:eastAsia="Times New Roman" w:cs="Times New Roman"/>
          <w:sz w:val="24"/>
          <w:szCs w:val="24"/>
        </w:rPr>
        <w:endnoteReference w:id="53"/>
      </w:r>
      <w:bookmarkEnd w:id="31"/>
      <w:r w:rsidR="00EB2523" w:rsidRPr="00EB2523">
        <w:rPr>
          <w:rFonts w:eastAsia="Times New Roman" w:cs="Times New Roman"/>
          <w:sz w:val="24"/>
          <w:szCs w:val="24"/>
          <w:vertAlign w:val="superscript"/>
        </w:rPr>
        <w:t xml:space="preserve">, </w:t>
      </w:r>
      <w:r w:rsidR="00EB2523" w:rsidRPr="00EB2523">
        <w:rPr>
          <w:rFonts w:eastAsia="Times New Roman" w:cs="Times New Roman"/>
          <w:sz w:val="24"/>
          <w:szCs w:val="24"/>
          <w:vertAlign w:val="superscript"/>
        </w:rPr>
        <w:fldChar w:fldCharType="begin"/>
      </w:r>
      <w:r w:rsidR="00EB2523" w:rsidRPr="00EB2523">
        <w:rPr>
          <w:rFonts w:eastAsia="Times New Roman" w:cs="Times New Roman"/>
          <w:sz w:val="24"/>
          <w:szCs w:val="24"/>
          <w:vertAlign w:val="superscript"/>
        </w:rPr>
        <w:instrText xml:space="preserve"> NOTEREF _Ref442866167 \h </w:instrText>
      </w:r>
      <w:r w:rsidR="00EB2523">
        <w:rPr>
          <w:rFonts w:eastAsia="Times New Roman" w:cs="Times New Roman"/>
          <w:sz w:val="24"/>
          <w:szCs w:val="24"/>
          <w:vertAlign w:val="superscript"/>
        </w:rPr>
        <w:instrText xml:space="preserve"> \* MERGEFORMAT </w:instrText>
      </w:r>
      <w:r w:rsidR="00EB2523" w:rsidRPr="00EB2523">
        <w:rPr>
          <w:rFonts w:eastAsia="Times New Roman" w:cs="Times New Roman"/>
          <w:sz w:val="24"/>
          <w:szCs w:val="24"/>
          <w:vertAlign w:val="superscript"/>
        </w:rPr>
      </w:r>
      <w:r w:rsidR="00EB2523" w:rsidRPr="00EB2523">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52</w:t>
      </w:r>
      <w:r w:rsidR="00EB2523" w:rsidRPr="00EB2523">
        <w:rPr>
          <w:rFonts w:eastAsia="Times New Roman" w:cs="Times New Roman"/>
          <w:sz w:val="24"/>
          <w:szCs w:val="24"/>
          <w:vertAlign w:val="superscript"/>
        </w:rPr>
        <w:fldChar w:fldCharType="end"/>
      </w:r>
      <w:r w:rsidRPr="00E275EC">
        <w:rPr>
          <w:rFonts w:eastAsia="Times New Roman" w:cs="Times New Roman"/>
          <w:sz w:val="24"/>
          <w:szCs w:val="24"/>
        </w:rPr>
        <w:t xml:space="preserve"> These acts were important precedents to government involvement in urban waste management. </w:t>
      </w:r>
    </w:p>
    <w:p w14:paraId="0F398E52" w14:textId="316E94AE" w:rsidR="00401329" w:rsidRPr="00E275EC" w:rsidRDefault="00401329" w:rsidP="001B7443">
      <w:pPr>
        <w:pStyle w:val="Normal1"/>
        <w:spacing w:line="480" w:lineRule="auto"/>
        <w:ind w:firstLine="720"/>
        <w:contextualSpacing/>
        <w:rPr>
          <w:sz w:val="24"/>
          <w:szCs w:val="24"/>
        </w:rPr>
      </w:pPr>
      <w:r w:rsidRPr="00E275EC">
        <w:rPr>
          <w:rFonts w:eastAsia="Times New Roman" w:cs="Times New Roman"/>
          <w:sz w:val="24"/>
          <w:szCs w:val="24"/>
        </w:rPr>
        <w:t>Despite the increasing role of government in waste management in many parts of the world, proper management of solid waste continues to be a global</w:t>
      </w:r>
      <w:r w:rsidR="00E57649">
        <w:rPr>
          <w:rFonts w:eastAsia="Times New Roman" w:cs="Times New Roman"/>
          <w:sz w:val="24"/>
          <w:szCs w:val="24"/>
        </w:rPr>
        <w:t xml:space="preserve"> </w:t>
      </w:r>
      <w:r w:rsidRPr="00E275EC">
        <w:rPr>
          <w:rFonts w:eastAsia="Times New Roman" w:cs="Times New Roman"/>
          <w:sz w:val="24"/>
          <w:szCs w:val="24"/>
        </w:rPr>
        <w:t>problem</w:t>
      </w:r>
      <w:r w:rsidR="00894C73" w:rsidRPr="00BE2F55">
        <w:rPr>
          <w:rFonts w:eastAsia="Times New Roman" w:cs="Times New Roman"/>
          <w:sz w:val="24"/>
          <w:szCs w:val="24"/>
          <w:vertAlign w:val="superscript"/>
        </w:rPr>
        <w:t>.</w:t>
      </w:r>
      <w:r w:rsidR="00BE2F55" w:rsidRPr="00BE2F55">
        <w:rPr>
          <w:rFonts w:eastAsia="Times New Roman" w:cs="Times New Roman"/>
          <w:sz w:val="24"/>
          <w:szCs w:val="24"/>
          <w:vertAlign w:val="superscript"/>
        </w:rPr>
        <w:fldChar w:fldCharType="begin"/>
      </w:r>
      <w:r w:rsidR="00BE2F55" w:rsidRPr="00BE2F55">
        <w:rPr>
          <w:rFonts w:eastAsia="Times New Roman" w:cs="Times New Roman"/>
          <w:sz w:val="24"/>
          <w:szCs w:val="24"/>
          <w:vertAlign w:val="superscript"/>
        </w:rPr>
        <w:instrText xml:space="preserve"> NOTEREF _Ref442866511 \h </w:instrText>
      </w:r>
      <w:r w:rsidR="00BE2F55">
        <w:rPr>
          <w:rFonts w:eastAsia="Times New Roman" w:cs="Times New Roman"/>
          <w:sz w:val="24"/>
          <w:szCs w:val="24"/>
          <w:vertAlign w:val="superscript"/>
        </w:rPr>
        <w:instrText xml:space="preserve"> \* MERGEFORMAT </w:instrText>
      </w:r>
      <w:r w:rsidR="00BE2F55" w:rsidRPr="00BE2F55">
        <w:rPr>
          <w:rFonts w:eastAsia="Times New Roman" w:cs="Times New Roman"/>
          <w:sz w:val="24"/>
          <w:szCs w:val="24"/>
          <w:vertAlign w:val="superscript"/>
        </w:rPr>
      </w:r>
      <w:r w:rsidR="00BE2F55" w:rsidRPr="00BE2F55">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53</w:t>
      </w:r>
      <w:r w:rsidR="00BE2F55" w:rsidRPr="00BE2F55">
        <w:rPr>
          <w:rFonts w:eastAsia="Times New Roman" w:cs="Times New Roman"/>
          <w:sz w:val="24"/>
          <w:szCs w:val="24"/>
          <w:vertAlign w:val="superscript"/>
        </w:rPr>
        <w:fldChar w:fldCharType="end"/>
      </w:r>
      <w:r w:rsidR="00BE2F55" w:rsidRPr="00BE2F55">
        <w:rPr>
          <w:rFonts w:eastAsia="Times New Roman" w:cs="Times New Roman"/>
          <w:sz w:val="24"/>
          <w:szCs w:val="24"/>
          <w:vertAlign w:val="superscript"/>
        </w:rPr>
        <w:t>,</w:t>
      </w:r>
      <w:r w:rsidR="00BE2F55" w:rsidRPr="00BE2F55">
        <w:rPr>
          <w:rStyle w:val="EndnoteReference"/>
          <w:rFonts w:eastAsia="Times New Roman" w:cs="Times New Roman"/>
          <w:sz w:val="24"/>
          <w:szCs w:val="24"/>
        </w:rPr>
        <w:t xml:space="preserve"> </w:t>
      </w:r>
      <w:bookmarkStart w:id="32" w:name="_Ref442866891"/>
      <w:r w:rsidR="00BE2F55" w:rsidRPr="00BE2F55">
        <w:rPr>
          <w:rStyle w:val="EndnoteReference"/>
          <w:rFonts w:eastAsia="Times New Roman" w:cs="Times New Roman"/>
          <w:sz w:val="24"/>
          <w:szCs w:val="24"/>
        </w:rPr>
        <w:endnoteReference w:id="54"/>
      </w:r>
      <w:bookmarkEnd w:id="32"/>
      <w:r w:rsidR="00BE2F55" w:rsidRPr="00BE2F55">
        <w:rPr>
          <w:rFonts w:eastAsia="Times New Roman" w:cs="Times New Roman"/>
          <w:sz w:val="24"/>
          <w:szCs w:val="24"/>
          <w:vertAlign w:val="superscript"/>
        </w:rPr>
        <w:t>,</w:t>
      </w:r>
      <w:bookmarkStart w:id="33" w:name="_Ref442867283"/>
      <w:r w:rsidR="00BE2F55" w:rsidRPr="00BE2F55">
        <w:rPr>
          <w:rStyle w:val="EndnoteReference"/>
          <w:rFonts w:eastAsia="Times New Roman" w:cs="Times New Roman"/>
          <w:sz w:val="24"/>
          <w:szCs w:val="24"/>
        </w:rPr>
        <w:endnoteReference w:id="55"/>
      </w:r>
      <w:bookmarkEnd w:id="33"/>
      <w:r w:rsidR="00BE2F55" w:rsidRPr="00BE2F55">
        <w:rPr>
          <w:rFonts w:eastAsia="Times New Roman" w:cs="Times New Roman"/>
          <w:sz w:val="24"/>
          <w:szCs w:val="24"/>
          <w:vertAlign w:val="superscript"/>
        </w:rPr>
        <w:t>,</w:t>
      </w:r>
      <w:bookmarkStart w:id="34" w:name="_Ref442867929"/>
      <w:r w:rsidR="00BE2F55" w:rsidRPr="00BE2F55">
        <w:rPr>
          <w:rStyle w:val="EndnoteReference"/>
          <w:rFonts w:eastAsia="Times New Roman" w:cs="Times New Roman"/>
          <w:sz w:val="24"/>
          <w:szCs w:val="24"/>
        </w:rPr>
        <w:endnoteReference w:id="56"/>
      </w:r>
      <w:bookmarkEnd w:id="34"/>
      <w:r w:rsidRPr="00894C73">
        <w:rPr>
          <w:rFonts w:eastAsia="Times New Roman" w:cs="Times New Roman"/>
          <w:color w:val="008000"/>
          <w:sz w:val="24"/>
          <w:szCs w:val="24"/>
        </w:rPr>
        <w:t xml:space="preserve"> </w:t>
      </w:r>
      <w:r w:rsidRPr="00E275EC">
        <w:rPr>
          <w:rFonts w:eastAsia="Times New Roman" w:cs="Times New Roman"/>
          <w:sz w:val="24"/>
          <w:szCs w:val="24"/>
        </w:rPr>
        <w:t>The unprecedented 828 million people living in urban slums in the developing world are without access to proper sanitation, which poses a grave human health risk</w:t>
      </w:r>
      <w:r w:rsidR="00894C73">
        <w:rPr>
          <w:rFonts w:eastAsia="Times New Roman" w:cs="Times New Roman"/>
          <w:sz w:val="24"/>
          <w:szCs w:val="24"/>
        </w:rPr>
        <w:t>.</w:t>
      </w:r>
      <w:r w:rsidR="00BE2F55" w:rsidRPr="00BE2F55">
        <w:rPr>
          <w:rFonts w:eastAsia="Times New Roman" w:cs="Times New Roman"/>
          <w:sz w:val="24"/>
          <w:szCs w:val="24"/>
          <w:vertAlign w:val="superscript"/>
        </w:rPr>
        <w:fldChar w:fldCharType="begin"/>
      </w:r>
      <w:r w:rsidR="00BE2F55" w:rsidRPr="00BE2F55">
        <w:rPr>
          <w:rFonts w:eastAsia="Times New Roman" w:cs="Times New Roman"/>
          <w:sz w:val="24"/>
          <w:szCs w:val="24"/>
          <w:vertAlign w:val="superscript"/>
        </w:rPr>
        <w:instrText xml:space="preserve"> NOTEREF _Ref442866511 \h </w:instrText>
      </w:r>
      <w:r w:rsidR="00BE2F55">
        <w:rPr>
          <w:rFonts w:eastAsia="Times New Roman" w:cs="Times New Roman"/>
          <w:sz w:val="24"/>
          <w:szCs w:val="24"/>
          <w:vertAlign w:val="superscript"/>
        </w:rPr>
        <w:instrText xml:space="preserve"> \* MERGEFORMAT </w:instrText>
      </w:r>
      <w:r w:rsidR="00BE2F55" w:rsidRPr="00BE2F55">
        <w:rPr>
          <w:rFonts w:eastAsia="Times New Roman" w:cs="Times New Roman"/>
          <w:sz w:val="24"/>
          <w:szCs w:val="24"/>
          <w:vertAlign w:val="superscript"/>
        </w:rPr>
      </w:r>
      <w:r w:rsidR="00BE2F55" w:rsidRPr="00BE2F55">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53</w:t>
      </w:r>
      <w:r w:rsidR="00BE2F55" w:rsidRPr="00BE2F55">
        <w:rPr>
          <w:rFonts w:eastAsia="Times New Roman" w:cs="Times New Roman"/>
          <w:sz w:val="24"/>
          <w:szCs w:val="24"/>
          <w:vertAlign w:val="superscript"/>
        </w:rPr>
        <w:fldChar w:fldCharType="end"/>
      </w:r>
      <w:r w:rsidR="00BE2F55" w:rsidRPr="00BE2F55">
        <w:rPr>
          <w:rFonts w:eastAsia="Times New Roman" w:cs="Times New Roman"/>
          <w:sz w:val="24"/>
          <w:szCs w:val="24"/>
          <w:vertAlign w:val="superscript"/>
        </w:rPr>
        <w:t>,</w:t>
      </w:r>
      <w:r w:rsidR="00BE2F55" w:rsidRPr="00BE2F55">
        <w:rPr>
          <w:rStyle w:val="EndnoteReference"/>
          <w:rFonts w:eastAsia="Times New Roman" w:cs="Times New Roman"/>
          <w:sz w:val="24"/>
          <w:szCs w:val="24"/>
        </w:rPr>
        <w:t xml:space="preserve"> </w:t>
      </w:r>
      <w:r w:rsidR="00BE2F55" w:rsidRPr="00BE2F55">
        <w:rPr>
          <w:rStyle w:val="EndnoteReference"/>
          <w:rFonts w:eastAsia="Times New Roman" w:cs="Times New Roman"/>
          <w:sz w:val="24"/>
          <w:szCs w:val="24"/>
        </w:rPr>
        <w:endnoteReference w:id="57"/>
      </w:r>
      <w:r w:rsidR="00BE2F55" w:rsidRPr="00E275EC">
        <w:rPr>
          <w:rFonts w:eastAsia="Times New Roman" w:cs="Times New Roman"/>
          <w:sz w:val="24"/>
          <w:szCs w:val="24"/>
        </w:rPr>
        <w:t xml:space="preserve">  </w:t>
      </w:r>
      <w:r w:rsidRPr="00E275EC">
        <w:rPr>
          <w:rFonts w:eastAsia="Times New Roman" w:cs="Times New Roman"/>
          <w:sz w:val="24"/>
          <w:szCs w:val="24"/>
        </w:rPr>
        <w:t xml:space="preserve">In 2015, one third of the world’s population did not have access to improved sanitation, with one-eighth of the population </w:t>
      </w:r>
      <w:r w:rsidR="00D56B59">
        <w:rPr>
          <w:rFonts w:eastAsia="Times New Roman" w:cs="Times New Roman"/>
          <w:sz w:val="24"/>
          <w:szCs w:val="24"/>
        </w:rPr>
        <w:t>practicing open</w:t>
      </w:r>
      <w:r w:rsidRPr="00E275EC">
        <w:rPr>
          <w:rFonts w:eastAsia="Times New Roman" w:cs="Times New Roman"/>
          <w:sz w:val="24"/>
          <w:szCs w:val="24"/>
        </w:rPr>
        <w:t xml:space="preserve"> defecation</w:t>
      </w:r>
      <w:r w:rsidR="00894C73">
        <w:rPr>
          <w:rFonts w:eastAsia="Times New Roman" w:cs="Times New Roman"/>
          <w:sz w:val="24"/>
          <w:szCs w:val="24"/>
        </w:rPr>
        <w:t>.</w:t>
      </w:r>
      <w:r w:rsidR="00BE2F55" w:rsidRPr="00BE2F55">
        <w:rPr>
          <w:rStyle w:val="EndnoteReference"/>
          <w:rFonts w:eastAsia="Times New Roman" w:cs="Times New Roman"/>
          <w:sz w:val="24"/>
          <w:szCs w:val="24"/>
        </w:rPr>
        <w:t xml:space="preserve"> </w:t>
      </w:r>
      <w:r w:rsidR="00BE2F55" w:rsidRPr="00BE2F55">
        <w:rPr>
          <w:rFonts w:eastAsia="Times New Roman" w:cs="Times New Roman"/>
          <w:sz w:val="24"/>
          <w:szCs w:val="24"/>
          <w:vertAlign w:val="superscript"/>
        </w:rPr>
        <w:fldChar w:fldCharType="begin"/>
      </w:r>
      <w:r w:rsidR="00BE2F55" w:rsidRPr="00BE2F55">
        <w:rPr>
          <w:rStyle w:val="EndnoteReference"/>
          <w:rFonts w:eastAsia="Times New Roman" w:cs="Times New Roman"/>
          <w:sz w:val="24"/>
          <w:szCs w:val="24"/>
        </w:rPr>
        <w:instrText xml:space="preserve"> NOTEREF _Ref442866708 \h </w:instrText>
      </w:r>
      <w:r w:rsidR="00BE2F55">
        <w:rPr>
          <w:rFonts w:eastAsia="Times New Roman" w:cs="Times New Roman"/>
          <w:sz w:val="24"/>
          <w:szCs w:val="24"/>
          <w:vertAlign w:val="superscript"/>
        </w:rPr>
        <w:instrText xml:space="preserve"> \* MERGEFORMAT </w:instrText>
      </w:r>
      <w:r w:rsidR="00BE2F55" w:rsidRPr="00BE2F55">
        <w:rPr>
          <w:rFonts w:eastAsia="Times New Roman" w:cs="Times New Roman"/>
          <w:sz w:val="24"/>
          <w:szCs w:val="24"/>
          <w:vertAlign w:val="superscript"/>
        </w:rPr>
      </w:r>
      <w:r w:rsidR="00BE2F55" w:rsidRPr="00BE2F55">
        <w:rPr>
          <w:rFonts w:eastAsia="Times New Roman" w:cs="Times New Roman"/>
          <w:sz w:val="24"/>
          <w:szCs w:val="24"/>
          <w:vertAlign w:val="superscript"/>
        </w:rPr>
        <w:fldChar w:fldCharType="separate"/>
      </w:r>
      <w:r w:rsidR="00F41A24">
        <w:rPr>
          <w:rStyle w:val="EndnoteReference"/>
          <w:rFonts w:eastAsia="Times New Roman" w:cs="Times New Roman"/>
          <w:sz w:val="24"/>
          <w:szCs w:val="24"/>
        </w:rPr>
        <w:t>3</w:t>
      </w:r>
      <w:r w:rsidR="00BE2F55" w:rsidRPr="00BE2F55">
        <w:rPr>
          <w:rFonts w:eastAsia="Times New Roman" w:cs="Times New Roman"/>
          <w:sz w:val="24"/>
          <w:szCs w:val="24"/>
          <w:vertAlign w:val="superscript"/>
        </w:rPr>
        <w:fldChar w:fldCharType="end"/>
      </w:r>
      <w:r w:rsidR="00BE2F55" w:rsidRPr="00BE2F55">
        <w:rPr>
          <w:rFonts w:eastAsia="Times New Roman" w:cs="Times New Roman"/>
          <w:sz w:val="24"/>
          <w:szCs w:val="24"/>
          <w:vertAlign w:val="superscript"/>
        </w:rPr>
        <w:t>,</w:t>
      </w:r>
      <w:bookmarkStart w:id="35" w:name="_Ref442870956"/>
      <w:r w:rsidR="00BE2F55" w:rsidRPr="00BE2F55">
        <w:rPr>
          <w:rStyle w:val="EndnoteReference"/>
          <w:rFonts w:eastAsia="Times New Roman" w:cs="Times New Roman"/>
          <w:sz w:val="24"/>
          <w:szCs w:val="24"/>
        </w:rPr>
        <w:endnoteReference w:id="58"/>
      </w:r>
      <w:bookmarkEnd w:id="35"/>
      <w:r w:rsidR="00BE2F55" w:rsidRPr="00BE2F55">
        <w:rPr>
          <w:rFonts w:eastAsia="Times New Roman" w:cs="Times New Roman"/>
          <w:sz w:val="24"/>
          <w:szCs w:val="24"/>
          <w:vertAlign w:val="superscript"/>
        </w:rPr>
        <w:t xml:space="preserve">, </w:t>
      </w:r>
      <w:r w:rsidR="00BE2F55" w:rsidRPr="00BE2F55">
        <w:rPr>
          <w:rStyle w:val="EndnoteReference"/>
          <w:rFonts w:eastAsia="Times New Roman" w:cs="Times New Roman"/>
          <w:sz w:val="24"/>
          <w:szCs w:val="24"/>
        </w:rPr>
        <w:endnoteReference w:id="59"/>
      </w:r>
      <w:r w:rsidR="00BE2F55" w:rsidRPr="00E275EC">
        <w:rPr>
          <w:rFonts w:eastAsia="Times New Roman" w:cs="Times New Roman"/>
          <w:sz w:val="24"/>
          <w:szCs w:val="24"/>
        </w:rPr>
        <w:t xml:space="preserve"> </w:t>
      </w:r>
      <w:r w:rsidRPr="00E275EC">
        <w:rPr>
          <w:rFonts w:eastAsia="Times New Roman" w:cs="Times New Roman"/>
          <w:sz w:val="24"/>
          <w:szCs w:val="24"/>
        </w:rPr>
        <w:t xml:space="preserve"> Improperly disposed solid waste is often thrown into open spaces where stagnant water from clogged drains, refuse, and leachate percolating into waterways drives potable water contamination and disease outbreaks</w:t>
      </w:r>
      <w:r w:rsidR="00BE2F55">
        <w:rPr>
          <w:rFonts w:eastAsia="Times New Roman" w:cs="Times New Roman"/>
          <w:sz w:val="24"/>
          <w:szCs w:val="24"/>
        </w:rPr>
        <w:t>.</w:t>
      </w:r>
      <w:r w:rsidR="00E20587" w:rsidRPr="00BE2F55">
        <w:rPr>
          <w:rFonts w:eastAsia="Times New Roman" w:cs="Times New Roman"/>
          <w:sz w:val="24"/>
          <w:szCs w:val="24"/>
          <w:vertAlign w:val="superscript"/>
        </w:rPr>
        <w:t xml:space="preserve"> </w:t>
      </w:r>
      <w:r w:rsidR="00E20587" w:rsidRPr="00BE2F55">
        <w:rPr>
          <w:rFonts w:eastAsia="Times New Roman" w:cs="Times New Roman"/>
          <w:sz w:val="24"/>
          <w:szCs w:val="24"/>
          <w:vertAlign w:val="superscript"/>
        </w:rPr>
        <w:fldChar w:fldCharType="begin"/>
      </w:r>
      <w:r w:rsidR="00E20587" w:rsidRPr="00BE2F55">
        <w:rPr>
          <w:rFonts w:eastAsia="Times New Roman" w:cs="Times New Roman"/>
          <w:sz w:val="24"/>
          <w:szCs w:val="24"/>
          <w:vertAlign w:val="superscript"/>
        </w:rPr>
        <w:instrText xml:space="preserve"> NOTEREF _Ref442866860 \h </w:instrText>
      </w:r>
      <w:r w:rsidR="00E20587">
        <w:rPr>
          <w:rFonts w:eastAsia="Times New Roman" w:cs="Times New Roman"/>
          <w:sz w:val="24"/>
          <w:szCs w:val="24"/>
          <w:vertAlign w:val="superscript"/>
        </w:rPr>
        <w:instrText xml:space="preserve"> \* MERGEFORMAT </w:instrText>
      </w:r>
      <w:r w:rsidR="00E20587" w:rsidRPr="00BE2F55">
        <w:rPr>
          <w:rFonts w:eastAsia="Times New Roman" w:cs="Times New Roman"/>
          <w:sz w:val="24"/>
          <w:szCs w:val="24"/>
          <w:vertAlign w:val="superscript"/>
        </w:rPr>
      </w:r>
      <w:r w:rsidR="00E20587" w:rsidRPr="00BE2F55">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12</w:t>
      </w:r>
      <w:r w:rsidR="00E20587" w:rsidRPr="00BE2F55">
        <w:rPr>
          <w:rFonts w:eastAsia="Times New Roman" w:cs="Times New Roman"/>
          <w:sz w:val="24"/>
          <w:szCs w:val="24"/>
          <w:vertAlign w:val="superscript"/>
        </w:rPr>
        <w:fldChar w:fldCharType="end"/>
      </w:r>
      <w:r w:rsidR="00E20587">
        <w:rPr>
          <w:rFonts w:eastAsia="Times New Roman" w:cs="Times New Roman"/>
          <w:sz w:val="24"/>
          <w:szCs w:val="24"/>
          <w:vertAlign w:val="superscript"/>
        </w:rPr>
        <w:t>,</w:t>
      </w:r>
      <w:r w:rsidR="00E20587" w:rsidRPr="00BE2F55">
        <w:rPr>
          <w:rFonts w:eastAsia="Times New Roman" w:cs="Times New Roman"/>
          <w:sz w:val="24"/>
          <w:szCs w:val="24"/>
          <w:vertAlign w:val="superscript"/>
        </w:rPr>
        <w:fldChar w:fldCharType="begin"/>
      </w:r>
      <w:r w:rsidR="00E20587" w:rsidRPr="00BE2F55">
        <w:rPr>
          <w:rFonts w:eastAsia="Times New Roman" w:cs="Times New Roman"/>
          <w:sz w:val="24"/>
          <w:szCs w:val="24"/>
          <w:vertAlign w:val="superscript"/>
        </w:rPr>
        <w:instrText xml:space="preserve"> NOTEREF _Ref442866849 \h </w:instrText>
      </w:r>
      <w:r w:rsidR="00E20587">
        <w:rPr>
          <w:rFonts w:eastAsia="Times New Roman" w:cs="Times New Roman"/>
          <w:sz w:val="24"/>
          <w:szCs w:val="24"/>
          <w:vertAlign w:val="superscript"/>
        </w:rPr>
        <w:instrText xml:space="preserve"> \* MERGEFORMAT </w:instrText>
      </w:r>
      <w:r w:rsidR="00E20587" w:rsidRPr="00BE2F55">
        <w:rPr>
          <w:rFonts w:eastAsia="Times New Roman" w:cs="Times New Roman"/>
          <w:sz w:val="24"/>
          <w:szCs w:val="24"/>
          <w:vertAlign w:val="superscript"/>
        </w:rPr>
      </w:r>
      <w:r w:rsidR="00E20587" w:rsidRPr="00BE2F55">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50</w:t>
      </w:r>
      <w:r w:rsidR="00E20587" w:rsidRPr="00BE2F55">
        <w:rPr>
          <w:rFonts w:eastAsia="Times New Roman" w:cs="Times New Roman"/>
          <w:sz w:val="24"/>
          <w:szCs w:val="24"/>
          <w:vertAlign w:val="superscript"/>
        </w:rPr>
        <w:fldChar w:fldCharType="end"/>
      </w:r>
      <w:r w:rsidR="00E20587">
        <w:rPr>
          <w:rFonts w:eastAsia="Times New Roman" w:cs="Times New Roman"/>
          <w:sz w:val="24"/>
          <w:szCs w:val="24"/>
          <w:vertAlign w:val="superscript"/>
        </w:rPr>
        <w:t>,</w:t>
      </w:r>
      <w:r w:rsidR="00BE2F55" w:rsidRPr="00BE2F55">
        <w:rPr>
          <w:rFonts w:eastAsia="Times New Roman" w:cs="Times New Roman"/>
          <w:sz w:val="24"/>
          <w:szCs w:val="24"/>
          <w:vertAlign w:val="superscript"/>
        </w:rPr>
        <w:fldChar w:fldCharType="begin"/>
      </w:r>
      <w:r w:rsidR="00BE2F55" w:rsidRPr="00BE2F55">
        <w:rPr>
          <w:rFonts w:eastAsia="Times New Roman" w:cs="Times New Roman"/>
          <w:sz w:val="24"/>
          <w:szCs w:val="24"/>
          <w:vertAlign w:val="superscript"/>
        </w:rPr>
        <w:instrText xml:space="preserve"> NOTEREF _Ref442866511 \h </w:instrText>
      </w:r>
      <w:r w:rsidR="00BE2F55">
        <w:rPr>
          <w:rFonts w:eastAsia="Times New Roman" w:cs="Times New Roman"/>
          <w:sz w:val="24"/>
          <w:szCs w:val="24"/>
          <w:vertAlign w:val="superscript"/>
        </w:rPr>
        <w:instrText xml:space="preserve"> \* MERGEFORMAT </w:instrText>
      </w:r>
      <w:r w:rsidR="00BE2F55" w:rsidRPr="00BE2F55">
        <w:rPr>
          <w:rFonts w:eastAsia="Times New Roman" w:cs="Times New Roman"/>
          <w:sz w:val="24"/>
          <w:szCs w:val="24"/>
          <w:vertAlign w:val="superscript"/>
        </w:rPr>
      </w:r>
      <w:r w:rsidR="00BE2F55" w:rsidRPr="00BE2F55">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53</w:t>
      </w:r>
      <w:r w:rsidR="00BE2F55" w:rsidRPr="00BE2F55">
        <w:rPr>
          <w:rFonts w:eastAsia="Times New Roman" w:cs="Times New Roman"/>
          <w:sz w:val="24"/>
          <w:szCs w:val="24"/>
          <w:vertAlign w:val="superscript"/>
        </w:rPr>
        <w:fldChar w:fldCharType="end"/>
      </w:r>
      <w:r w:rsidR="00E20587">
        <w:rPr>
          <w:rFonts w:eastAsia="Times New Roman" w:cs="Times New Roman"/>
          <w:sz w:val="24"/>
          <w:szCs w:val="24"/>
          <w:vertAlign w:val="superscript"/>
        </w:rPr>
        <w:t>,</w:t>
      </w:r>
      <w:r w:rsidR="00BE2F55" w:rsidRPr="00BE2F55">
        <w:rPr>
          <w:rFonts w:eastAsia="Times New Roman" w:cs="Times New Roman"/>
          <w:sz w:val="24"/>
          <w:szCs w:val="24"/>
          <w:vertAlign w:val="superscript"/>
        </w:rPr>
        <w:fldChar w:fldCharType="begin"/>
      </w:r>
      <w:r w:rsidR="00BE2F55" w:rsidRPr="00BE2F55">
        <w:rPr>
          <w:rFonts w:eastAsia="Times New Roman" w:cs="Times New Roman"/>
          <w:sz w:val="24"/>
          <w:szCs w:val="24"/>
          <w:vertAlign w:val="superscript"/>
        </w:rPr>
        <w:instrText xml:space="preserve"> NOTEREF _Ref442866860 \h </w:instrText>
      </w:r>
      <w:r w:rsidR="00BE2F55">
        <w:rPr>
          <w:rFonts w:eastAsia="Times New Roman" w:cs="Times New Roman"/>
          <w:sz w:val="24"/>
          <w:szCs w:val="24"/>
          <w:vertAlign w:val="superscript"/>
        </w:rPr>
        <w:instrText xml:space="preserve"> \* MERGEFORMAT </w:instrText>
      </w:r>
      <w:r w:rsidR="00BE2F55" w:rsidRPr="00BE2F55">
        <w:rPr>
          <w:rFonts w:eastAsia="Times New Roman" w:cs="Times New Roman"/>
          <w:sz w:val="24"/>
          <w:szCs w:val="24"/>
          <w:vertAlign w:val="superscript"/>
        </w:rPr>
      </w:r>
      <w:r w:rsidR="00BE2F55" w:rsidRPr="00BE2F55">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12</w:t>
      </w:r>
      <w:r w:rsidR="00BE2F55" w:rsidRPr="00BE2F55">
        <w:rPr>
          <w:rFonts w:eastAsia="Times New Roman" w:cs="Times New Roman"/>
          <w:sz w:val="24"/>
          <w:szCs w:val="24"/>
          <w:vertAlign w:val="superscript"/>
        </w:rPr>
        <w:fldChar w:fldCharType="end"/>
      </w:r>
      <w:r w:rsidR="00BE2F55" w:rsidRPr="00BE2F55">
        <w:rPr>
          <w:rFonts w:eastAsia="Times New Roman" w:cs="Times New Roman"/>
          <w:sz w:val="24"/>
          <w:szCs w:val="24"/>
          <w:vertAlign w:val="superscript"/>
        </w:rPr>
        <w:t>,</w:t>
      </w:r>
      <w:r w:rsidR="00BE2F55" w:rsidRPr="00BE2F55">
        <w:rPr>
          <w:rFonts w:eastAsia="Times New Roman" w:cs="Times New Roman"/>
          <w:sz w:val="24"/>
          <w:szCs w:val="24"/>
          <w:vertAlign w:val="superscript"/>
        </w:rPr>
        <w:fldChar w:fldCharType="begin"/>
      </w:r>
      <w:r w:rsidR="00BE2F55" w:rsidRPr="00BE2F55">
        <w:rPr>
          <w:rFonts w:eastAsia="Times New Roman" w:cs="Times New Roman"/>
          <w:sz w:val="24"/>
          <w:szCs w:val="24"/>
          <w:vertAlign w:val="superscript"/>
        </w:rPr>
        <w:instrText xml:space="preserve"> NOTEREF _Ref442866891 \h </w:instrText>
      </w:r>
      <w:r w:rsidR="00BE2F55">
        <w:rPr>
          <w:rFonts w:eastAsia="Times New Roman" w:cs="Times New Roman"/>
          <w:sz w:val="24"/>
          <w:szCs w:val="24"/>
          <w:vertAlign w:val="superscript"/>
        </w:rPr>
        <w:instrText xml:space="preserve"> \* MERGEFORMAT </w:instrText>
      </w:r>
      <w:r w:rsidR="00BE2F55" w:rsidRPr="00BE2F55">
        <w:rPr>
          <w:rFonts w:eastAsia="Times New Roman" w:cs="Times New Roman"/>
          <w:sz w:val="24"/>
          <w:szCs w:val="24"/>
          <w:vertAlign w:val="superscript"/>
        </w:rPr>
      </w:r>
      <w:r w:rsidR="00BE2F55" w:rsidRPr="00BE2F55">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54</w:t>
      </w:r>
      <w:r w:rsidR="00BE2F55" w:rsidRPr="00BE2F55">
        <w:rPr>
          <w:rFonts w:eastAsia="Times New Roman" w:cs="Times New Roman"/>
          <w:sz w:val="24"/>
          <w:szCs w:val="24"/>
          <w:vertAlign w:val="superscript"/>
        </w:rPr>
        <w:fldChar w:fldCharType="end"/>
      </w:r>
      <w:r w:rsidR="00BE2F55" w:rsidRPr="00BE2F55">
        <w:rPr>
          <w:rFonts w:eastAsia="Times New Roman" w:cs="Times New Roman"/>
          <w:sz w:val="24"/>
          <w:szCs w:val="24"/>
          <w:vertAlign w:val="superscript"/>
        </w:rPr>
        <w:t>,</w:t>
      </w:r>
      <w:r w:rsidR="00BE2F55" w:rsidRPr="00BE2F55">
        <w:rPr>
          <w:rStyle w:val="EndnoteReference"/>
          <w:rFonts w:eastAsia="Times New Roman" w:cs="Times New Roman"/>
          <w:sz w:val="24"/>
          <w:szCs w:val="24"/>
        </w:rPr>
        <w:endnoteReference w:id="60"/>
      </w:r>
      <w:r w:rsidR="00BE2F55" w:rsidRPr="00BE2F55">
        <w:rPr>
          <w:rFonts w:eastAsia="Times New Roman" w:cs="Times New Roman"/>
          <w:sz w:val="24"/>
          <w:szCs w:val="24"/>
          <w:vertAlign w:val="superscript"/>
        </w:rPr>
        <w:t>,</w:t>
      </w:r>
      <w:r w:rsidR="00BE2F55" w:rsidRPr="00BE2F55">
        <w:rPr>
          <w:rStyle w:val="EndnoteReference"/>
          <w:rFonts w:eastAsia="Times New Roman" w:cs="Times New Roman"/>
          <w:sz w:val="24"/>
          <w:szCs w:val="24"/>
        </w:rPr>
        <w:endnoteReference w:id="61"/>
      </w:r>
      <w:r w:rsidR="00BE2F55" w:rsidRPr="00BE2F55">
        <w:rPr>
          <w:rFonts w:eastAsia="Times New Roman" w:cs="Times New Roman"/>
          <w:sz w:val="24"/>
          <w:szCs w:val="24"/>
          <w:vertAlign w:val="superscript"/>
        </w:rPr>
        <w:t>,</w:t>
      </w:r>
      <w:r w:rsidR="00BE2F55" w:rsidRPr="00BE2F55">
        <w:rPr>
          <w:rStyle w:val="EndnoteReference"/>
          <w:rFonts w:eastAsia="Times New Roman" w:cs="Times New Roman"/>
          <w:sz w:val="24"/>
          <w:szCs w:val="24"/>
        </w:rPr>
        <w:endnoteReference w:id="62"/>
      </w:r>
      <w:r w:rsidR="00BE2F55" w:rsidRPr="00BE2F55">
        <w:rPr>
          <w:rFonts w:eastAsia="Times New Roman" w:cs="Times New Roman"/>
          <w:sz w:val="24"/>
          <w:szCs w:val="24"/>
          <w:vertAlign w:val="superscript"/>
        </w:rPr>
        <w:t>,</w:t>
      </w:r>
      <w:r w:rsidR="00BE2F55" w:rsidRPr="00BE2F55">
        <w:rPr>
          <w:rStyle w:val="EndnoteReference"/>
          <w:rFonts w:eastAsia="Times New Roman" w:cs="Times New Roman"/>
          <w:sz w:val="24"/>
          <w:szCs w:val="24"/>
        </w:rPr>
        <w:endnoteReference w:id="63"/>
      </w:r>
      <w:r w:rsidR="00BE2F55" w:rsidRPr="00BE2F55">
        <w:rPr>
          <w:rFonts w:eastAsia="Times New Roman" w:cs="Times New Roman"/>
          <w:sz w:val="24"/>
          <w:szCs w:val="24"/>
          <w:vertAlign w:val="superscript"/>
        </w:rPr>
        <w:t>,</w:t>
      </w:r>
      <w:r w:rsidR="00BE2F55" w:rsidRPr="00BE2F55">
        <w:rPr>
          <w:rStyle w:val="EndnoteReference"/>
          <w:rFonts w:eastAsia="Times New Roman" w:cs="Times New Roman"/>
          <w:sz w:val="24"/>
          <w:szCs w:val="24"/>
        </w:rPr>
        <w:endnoteReference w:id="64"/>
      </w:r>
      <w:r w:rsidR="00BE2F55">
        <w:rPr>
          <w:rFonts w:eastAsia="Times New Roman" w:cs="Times New Roman"/>
          <w:sz w:val="24"/>
          <w:szCs w:val="24"/>
          <w:vertAlign w:val="superscript"/>
        </w:rPr>
        <w:t xml:space="preserve"> </w:t>
      </w:r>
      <w:r w:rsidR="00BE2F55">
        <w:rPr>
          <w:rFonts w:eastAsia="Times New Roman" w:cs="Times New Roman"/>
          <w:sz w:val="24"/>
          <w:szCs w:val="24"/>
        </w:rPr>
        <w:t xml:space="preserve">  </w:t>
      </w:r>
      <w:r w:rsidR="00D9485C">
        <w:rPr>
          <w:rFonts w:eastAsia="Times New Roman" w:cs="Times New Roman"/>
          <w:sz w:val="24"/>
          <w:szCs w:val="24"/>
        </w:rPr>
        <w:t>Additionally, h</w:t>
      </w:r>
      <w:r w:rsidRPr="00E275EC">
        <w:rPr>
          <w:rFonts w:eastAsia="Times New Roman" w:cs="Times New Roman"/>
          <w:sz w:val="24"/>
          <w:szCs w:val="24"/>
        </w:rPr>
        <w:t xml:space="preserve">ome incineration and disposal of hazardous and biomedical wastes cause health problems by polluting groundwater and </w:t>
      </w:r>
      <w:r w:rsidRPr="00E275EC">
        <w:rPr>
          <w:rFonts w:eastAsia="Times New Roman" w:cs="Times New Roman"/>
          <w:sz w:val="24"/>
          <w:szCs w:val="24"/>
        </w:rPr>
        <w:lastRenderedPageBreak/>
        <w:t>air</w:t>
      </w:r>
      <w:r w:rsidR="00E20587">
        <w:rPr>
          <w:rFonts w:eastAsia="Times New Roman" w:cs="Times New Roman"/>
          <w:sz w:val="24"/>
          <w:szCs w:val="24"/>
        </w:rPr>
        <w:t>.</w:t>
      </w:r>
      <w:r w:rsidR="008317CB" w:rsidRPr="00E20587">
        <w:rPr>
          <w:rFonts w:eastAsia="Times New Roman" w:cs="Times New Roman"/>
          <w:sz w:val="24"/>
          <w:szCs w:val="24"/>
          <w:vertAlign w:val="superscript"/>
        </w:rPr>
        <w:t>.</w:t>
      </w:r>
      <w:r w:rsidR="00E20587" w:rsidRPr="00E20587">
        <w:rPr>
          <w:rFonts w:eastAsia="Times New Roman" w:cs="Times New Roman"/>
          <w:color w:val="008000"/>
          <w:sz w:val="24"/>
          <w:szCs w:val="24"/>
          <w:vertAlign w:val="superscript"/>
        </w:rPr>
        <w:fldChar w:fldCharType="begin"/>
      </w:r>
      <w:r w:rsidR="00E20587" w:rsidRPr="00E20587">
        <w:rPr>
          <w:rFonts w:eastAsia="Times New Roman" w:cs="Times New Roman"/>
          <w:sz w:val="24"/>
          <w:szCs w:val="24"/>
          <w:vertAlign w:val="superscript"/>
        </w:rPr>
        <w:instrText xml:space="preserve"> NOTEREF _Ref442866891 \h </w:instrText>
      </w:r>
      <w:r w:rsidR="00E20587">
        <w:rPr>
          <w:rFonts w:eastAsia="Times New Roman" w:cs="Times New Roman"/>
          <w:color w:val="008000"/>
          <w:sz w:val="24"/>
          <w:szCs w:val="24"/>
          <w:vertAlign w:val="superscript"/>
        </w:rPr>
        <w:instrText xml:space="preserve"> \* MERGEFORMAT </w:instrText>
      </w:r>
      <w:r w:rsidR="00E20587" w:rsidRPr="00E20587">
        <w:rPr>
          <w:rFonts w:eastAsia="Times New Roman" w:cs="Times New Roman"/>
          <w:color w:val="008000"/>
          <w:sz w:val="24"/>
          <w:szCs w:val="24"/>
          <w:vertAlign w:val="superscript"/>
        </w:rPr>
      </w:r>
      <w:r w:rsidR="00E20587" w:rsidRPr="00E20587">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54</w:t>
      </w:r>
      <w:r w:rsidR="00E20587" w:rsidRPr="00E20587">
        <w:rPr>
          <w:rFonts w:eastAsia="Times New Roman" w:cs="Times New Roman"/>
          <w:color w:val="008000"/>
          <w:sz w:val="24"/>
          <w:szCs w:val="24"/>
          <w:vertAlign w:val="superscript"/>
        </w:rPr>
        <w:fldChar w:fldCharType="end"/>
      </w:r>
      <w:r w:rsidR="00E20587" w:rsidRPr="00E20587">
        <w:rPr>
          <w:rFonts w:eastAsia="Times New Roman" w:cs="Times New Roman"/>
          <w:color w:val="008000"/>
          <w:sz w:val="24"/>
          <w:szCs w:val="24"/>
          <w:vertAlign w:val="superscript"/>
        </w:rPr>
        <w:t>,</w:t>
      </w:r>
      <w:r w:rsidR="00E20587" w:rsidRPr="00E20587">
        <w:rPr>
          <w:rStyle w:val="EndnoteReference"/>
          <w:rFonts w:eastAsia="Times New Roman" w:cs="Times New Roman"/>
          <w:sz w:val="24"/>
          <w:szCs w:val="24"/>
        </w:rPr>
        <w:t xml:space="preserve"> </w:t>
      </w:r>
      <w:r w:rsidR="00E20587" w:rsidRPr="00E20587">
        <w:rPr>
          <w:rStyle w:val="EndnoteReference"/>
          <w:rFonts w:eastAsia="Times New Roman" w:cs="Times New Roman"/>
          <w:sz w:val="24"/>
          <w:szCs w:val="24"/>
        </w:rPr>
        <w:endnoteReference w:id="65"/>
      </w:r>
      <w:r w:rsidR="00E20587" w:rsidRPr="00E20587">
        <w:rPr>
          <w:rFonts w:eastAsia="Times New Roman" w:cs="Times New Roman"/>
          <w:sz w:val="24"/>
          <w:szCs w:val="24"/>
          <w:vertAlign w:val="superscript"/>
        </w:rPr>
        <w:t>,</w:t>
      </w:r>
      <w:r w:rsidR="00E20587" w:rsidRPr="00E20587">
        <w:rPr>
          <w:rStyle w:val="EndnoteReference"/>
          <w:rFonts w:eastAsia="Times New Roman" w:cs="Times New Roman"/>
          <w:sz w:val="24"/>
          <w:szCs w:val="24"/>
        </w:rPr>
        <w:endnoteReference w:id="66"/>
      </w:r>
      <w:r w:rsidR="00E20587" w:rsidRPr="00E275EC">
        <w:rPr>
          <w:rFonts w:eastAsia="Times New Roman" w:cs="Times New Roman"/>
          <w:sz w:val="24"/>
          <w:szCs w:val="24"/>
        </w:rPr>
        <w:t xml:space="preserve"> </w:t>
      </w:r>
      <w:r w:rsidRPr="00E275EC">
        <w:rPr>
          <w:rFonts w:eastAsia="Times New Roman" w:cs="Times New Roman"/>
          <w:sz w:val="24"/>
          <w:szCs w:val="24"/>
        </w:rPr>
        <w:t>As rapid urbanization continues, sanitation and solid waste disposal will become a larger public health threat that calls for political solutions</w:t>
      </w:r>
      <w:r w:rsidR="008317CB">
        <w:rPr>
          <w:rFonts w:eastAsia="Times New Roman" w:cs="Times New Roman"/>
          <w:sz w:val="24"/>
          <w:szCs w:val="24"/>
        </w:rPr>
        <w:t>.</w:t>
      </w:r>
      <w:r w:rsidR="00E20587" w:rsidRPr="00E20587">
        <w:rPr>
          <w:rStyle w:val="EndnoteReference"/>
          <w:rFonts w:eastAsia="Times New Roman" w:cs="Times New Roman"/>
          <w:sz w:val="24"/>
          <w:szCs w:val="24"/>
        </w:rPr>
        <w:t xml:space="preserve"> </w:t>
      </w:r>
      <w:r w:rsidR="00E20587" w:rsidRPr="00E20587">
        <w:rPr>
          <w:rFonts w:eastAsia="Times New Roman" w:cs="Times New Roman"/>
          <w:sz w:val="24"/>
          <w:szCs w:val="24"/>
          <w:vertAlign w:val="superscript"/>
        </w:rPr>
        <w:fldChar w:fldCharType="begin"/>
      </w:r>
      <w:r w:rsidR="00E20587" w:rsidRPr="00E20587">
        <w:rPr>
          <w:rStyle w:val="EndnoteReference"/>
          <w:rFonts w:eastAsia="Times New Roman" w:cs="Times New Roman"/>
          <w:sz w:val="24"/>
          <w:szCs w:val="24"/>
        </w:rPr>
        <w:instrText xml:space="preserve"> NOTEREF _Ref442867283 \h </w:instrText>
      </w:r>
      <w:r w:rsidR="00E20587">
        <w:rPr>
          <w:rFonts w:eastAsia="Times New Roman" w:cs="Times New Roman"/>
          <w:sz w:val="24"/>
          <w:szCs w:val="24"/>
          <w:vertAlign w:val="superscript"/>
        </w:rPr>
        <w:instrText xml:space="preserve"> \* MERGEFORMAT </w:instrText>
      </w:r>
      <w:r w:rsidR="00E20587" w:rsidRPr="00E20587">
        <w:rPr>
          <w:rFonts w:eastAsia="Times New Roman" w:cs="Times New Roman"/>
          <w:sz w:val="24"/>
          <w:szCs w:val="24"/>
          <w:vertAlign w:val="superscript"/>
        </w:rPr>
      </w:r>
      <w:r w:rsidR="00E20587" w:rsidRPr="00E20587">
        <w:rPr>
          <w:rFonts w:eastAsia="Times New Roman" w:cs="Times New Roman"/>
          <w:sz w:val="24"/>
          <w:szCs w:val="24"/>
          <w:vertAlign w:val="superscript"/>
        </w:rPr>
        <w:fldChar w:fldCharType="separate"/>
      </w:r>
      <w:r w:rsidR="00F41A24">
        <w:rPr>
          <w:rStyle w:val="EndnoteReference"/>
          <w:rFonts w:eastAsia="Times New Roman" w:cs="Times New Roman"/>
          <w:sz w:val="24"/>
          <w:szCs w:val="24"/>
        </w:rPr>
        <w:t>55</w:t>
      </w:r>
      <w:r w:rsidR="00E20587" w:rsidRPr="00E20587">
        <w:rPr>
          <w:rFonts w:eastAsia="Times New Roman" w:cs="Times New Roman"/>
          <w:sz w:val="24"/>
          <w:szCs w:val="24"/>
          <w:vertAlign w:val="superscript"/>
        </w:rPr>
        <w:fldChar w:fldCharType="end"/>
      </w:r>
      <w:r w:rsidR="00E20587" w:rsidRPr="00E20587">
        <w:rPr>
          <w:rFonts w:eastAsia="Times New Roman" w:cs="Times New Roman"/>
          <w:sz w:val="24"/>
          <w:szCs w:val="24"/>
          <w:vertAlign w:val="superscript"/>
        </w:rPr>
        <w:t>,</w:t>
      </w:r>
      <w:r w:rsidR="00E20587" w:rsidRPr="00E20587">
        <w:rPr>
          <w:rStyle w:val="EndnoteReference"/>
          <w:rFonts w:eastAsia="Times New Roman" w:cs="Times New Roman"/>
          <w:sz w:val="24"/>
          <w:szCs w:val="24"/>
        </w:rPr>
        <w:endnoteReference w:id="67"/>
      </w:r>
    </w:p>
    <w:p w14:paraId="2E15A22D" w14:textId="1380CAFD" w:rsidR="00401329" w:rsidRPr="00E275EC" w:rsidRDefault="00401329" w:rsidP="00CD6C56">
      <w:pPr>
        <w:pStyle w:val="Normal1"/>
        <w:spacing w:line="480" w:lineRule="auto"/>
        <w:ind w:firstLine="720"/>
        <w:contextualSpacing/>
        <w:rPr>
          <w:sz w:val="24"/>
          <w:szCs w:val="24"/>
        </w:rPr>
      </w:pPr>
      <w:r w:rsidRPr="00E275EC">
        <w:rPr>
          <w:rFonts w:eastAsia="Times New Roman" w:cs="Times New Roman"/>
          <w:sz w:val="24"/>
          <w:szCs w:val="24"/>
        </w:rPr>
        <w:t xml:space="preserve">Successful </w:t>
      </w:r>
      <w:r w:rsidRPr="00DE70AE">
        <w:rPr>
          <w:rFonts w:eastAsia="Times New Roman" w:cs="Times New Roman"/>
          <w:color w:val="000000" w:themeColor="text1"/>
          <w:sz w:val="24"/>
          <w:szCs w:val="24"/>
        </w:rPr>
        <w:t>sanitation policy combines technological implementation with increased cultural awareness</w:t>
      </w:r>
      <w:r w:rsidR="00EB466A" w:rsidRPr="00DE70AE">
        <w:rPr>
          <w:rFonts w:eastAsia="Times New Roman" w:cs="Times New Roman"/>
          <w:color w:val="000000" w:themeColor="text1"/>
          <w:sz w:val="24"/>
          <w:szCs w:val="24"/>
        </w:rPr>
        <w:t>.</w:t>
      </w:r>
      <w:r w:rsidR="00E20587" w:rsidRPr="00DE70AE">
        <w:rPr>
          <w:rFonts w:eastAsia="Times New Roman" w:cs="Times New Roman"/>
          <w:color w:val="000000" w:themeColor="text1"/>
          <w:sz w:val="24"/>
          <w:szCs w:val="24"/>
          <w:vertAlign w:val="superscript"/>
        </w:rPr>
        <w:t xml:space="preserve"> </w:t>
      </w:r>
      <w:r w:rsidR="00E20587" w:rsidRPr="00DE70AE">
        <w:rPr>
          <w:rFonts w:eastAsia="Times New Roman" w:cs="Times New Roman"/>
          <w:color w:val="000000" w:themeColor="text1"/>
          <w:sz w:val="24"/>
          <w:szCs w:val="24"/>
          <w:vertAlign w:val="superscript"/>
        </w:rPr>
        <w:fldChar w:fldCharType="begin"/>
      </w:r>
      <w:r w:rsidR="00E20587" w:rsidRPr="00DE70AE">
        <w:rPr>
          <w:rFonts w:eastAsia="Times New Roman" w:cs="Times New Roman"/>
          <w:color w:val="000000" w:themeColor="text1"/>
          <w:sz w:val="24"/>
          <w:szCs w:val="24"/>
          <w:vertAlign w:val="superscript"/>
        </w:rPr>
        <w:instrText xml:space="preserve"> NOTEREF _Ref442867574 \h  \* MERGEFORMAT </w:instrText>
      </w:r>
      <w:r w:rsidR="00E20587" w:rsidRPr="00DE70AE">
        <w:rPr>
          <w:rFonts w:eastAsia="Times New Roman" w:cs="Times New Roman"/>
          <w:color w:val="000000" w:themeColor="text1"/>
          <w:sz w:val="24"/>
          <w:szCs w:val="24"/>
          <w:vertAlign w:val="superscript"/>
        </w:rPr>
      </w:r>
      <w:r w:rsidR="00E20587"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10</w:t>
      </w:r>
      <w:r w:rsidR="00E20587" w:rsidRPr="00DE70AE">
        <w:rPr>
          <w:rFonts w:eastAsia="Times New Roman" w:cs="Times New Roman"/>
          <w:color w:val="000000" w:themeColor="text1"/>
          <w:sz w:val="24"/>
          <w:szCs w:val="24"/>
          <w:vertAlign w:val="superscript"/>
        </w:rPr>
        <w:fldChar w:fldCharType="end"/>
      </w:r>
      <w:r w:rsidR="00E20587" w:rsidRPr="00DE70AE">
        <w:rPr>
          <w:rFonts w:eastAsia="Times New Roman" w:cs="Times New Roman"/>
          <w:color w:val="000000" w:themeColor="text1"/>
          <w:sz w:val="24"/>
          <w:szCs w:val="24"/>
          <w:vertAlign w:val="superscript"/>
        </w:rPr>
        <w:t>,</w:t>
      </w:r>
      <w:r w:rsidR="00E20587" w:rsidRPr="00DE70AE">
        <w:rPr>
          <w:rFonts w:eastAsia="Times New Roman" w:cs="Times New Roman"/>
          <w:color w:val="000000" w:themeColor="text1"/>
          <w:sz w:val="24"/>
          <w:szCs w:val="24"/>
          <w:vertAlign w:val="superscript"/>
        </w:rPr>
        <w:fldChar w:fldCharType="begin"/>
      </w:r>
      <w:r w:rsidR="00E20587" w:rsidRPr="00DE70AE">
        <w:rPr>
          <w:rFonts w:eastAsia="Times New Roman" w:cs="Times New Roman"/>
          <w:color w:val="000000" w:themeColor="text1"/>
          <w:sz w:val="24"/>
          <w:szCs w:val="24"/>
          <w:vertAlign w:val="superscript"/>
        </w:rPr>
        <w:instrText xml:space="preserve"> NOTEREF _Ref442866891 \h  \* MERGEFORMAT </w:instrText>
      </w:r>
      <w:r w:rsidR="00E20587" w:rsidRPr="00DE70AE">
        <w:rPr>
          <w:rFonts w:eastAsia="Times New Roman" w:cs="Times New Roman"/>
          <w:color w:val="000000" w:themeColor="text1"/>
          <w:sz w:val="24"/>
          <w:szCs w:val="24"/>
          <w:vertAlign w:val="superscript"/>
        </w:rPr>
      </w:r>
      <w:r w:rsidR="00E20587"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54</w:t>
      </w:r>
      <w:r w:rsidR="00E20587" w:rsidRPr="00DE70AE">
        <w:rPr>
          <w:rFonts w:eastAsia="Times New Roman" w:cs="Times New Roman"/>
          <w:color w:val="000000" w:themeColor="text1"/>
          <w:sz w:val="24"/>
          <w:szCs w:val="24"/>
          <w:vertAlign w:val="superscript"/>
        </w:rPr>
        <w:fldChar w:fldCharType="end"/>
      </w:r>
      <w:r w:rsidR="00E20587" w:rsidRPr="00DE70AE">
        <w:rPr>
          <w:rFonts w:eastAsia="Times New Roman" w:cs="Times New Roman"/>
          <w:color w:val="000000" w:themeColor="text1"/>
          <w:sz w:val="24"/>
          <w:szCs w:val="24"/>
          <w:vertAlign w:val="superscript"/>
        </w:rPr>
        <w:t>,</w:t>
      </w:r>
      <w:r w:rsidR="00E20587" w:rsidRPr="00DE70AE">
        <w:rPr>
          <w:rFonts w:eastAsia="Times New Roman" w:cs="Times New Roman"/>
          <w:color w:val="000000" w:themeColor="text1"/>
          <w:sz w:val="24"/>
          <w:szCs w:val="24"/>
          <w:vertAlign w:val="superscript"/>
        </w:rPr>
        <w:fldChar w:fldCharType="begin"/>
      </w:r>
      <w:r w:rsidR="00E20587" w:rsidRPr="00DE70AE">
        <w:rPr>
          <w:rFonts w:eastAsia="Times New Roman" w:cs="Times New Roman"/>
          <w:color w:val="000000" w:themeColor="text1"/>
          <w:sz w:val="24"/>
          <w:szCs w:val="24"/>
          <w:vertAlign w:val="superscript"/>
        </w:rPr>
        <w:instrText xml:space="preserve"> NOTEREF _Ref442867283 \h  \* MERGEFORMAT </w:instrText>
      </w:r>
      <w:r w:rsidR="00E20587" w:rsidRPr="00DE70AE">
        <w:rPr>
          <w:rFonts w:eastAsia="Times New Roman" w:cs="Times New Roman"/>
          <w:color w:val="000000" w:themeColor="text1"/>
          <w:sz w:val="24"/>
          <w:szCs w:val="24"/>
          <w:vertAlign w:val="superscript"/>
        </w:rPr>
      </w:r>
      <w:r w:rsidR="00E20587" w:rsidRPr="00DE70AE">
        <w:rPr>
          <w:rFonts w:eastAsia="Times New Roman" w:cs="Times New Roman"/>
          <w:color w:val="000000" w:themeColor="text1"/>
          <w:sz w:val="24"/>
          <w:szCs w:val="24"/>
          <w:vertAlign w:val="superscript"/>
        </w:rPr>
        <w:fldChar w:fldCharType="separate"/>
      </w:r>
      <w:r w:rsidR="00F41A24">
        <w:rPr>
          <w:rFonts w:eastAsia="Times New Roman" w:cs="Times New Roman"/>
          <w:color w:val="000000" w:themeColor="text1"/>
          <w:sz w:val="24"/>
          <w:szCs w:val="24"/>
          <w:vertAlign w:val="superscript"/>
        </w:rPr>
        <w:t>55</w:t>
      </w:r>
      <w:r w:rsidR="00E20587" w:rsidRPr="00DE70AE">
        <w:rPr>
          <w:rFonts w:eastAsia="Times New Roman" w:cs="Times New Roman"/>
          <w:color w:val="000000" w:themeColor="text1"/>
          <w:sz w:val="24"/>
          <w:szCs w:val="24"/>
          <w:vertAlign w:val="superscript"/>
        </w:rPr>
        <w:fldChar w:fldCharType="end"/>
      </w:r>
      <w:r w:rsidR="00E20587" w:rsidRPr="00DE70AE">
        <w:rPr>
          <w:rFonts w:eastAsia="Times New Roman" w:cs="Times New Roman"/>
          <w:color w:val="000000" w:themeColor="text1"/>
          <w:sz w:val="24"/>
          <w:szCs w:val="24"/>
          <w:vertAlign w:val="superscript"/>
        </w:rPr>
        <w:t>,</w:t>
      </w:r>
      <w:r w:rsidR="00E20587" w:rsidRPr="00DE70AE">
        <w:rPr>
          <w:rStyle w:val="EndnoteReference"/>
          <w:rFonts w:eastAsia="Times New Roman" w:cs="Times New Roman"/>
          <w:color w:val="000000" w:themeColor="text1"/>
          <w:sz w:val="24"/>
          <w:szCs w:val="24"/>
        </w:rPr>
        <w:endnoteReference w:id="68"/>
      </w:r>
      <w:r w:rsidR="00EB466A" w:rsidRPr="00DE70AE">
        <w:rPr>
          <w:rFonts w:eastAsia="Times New Roman" w:cs="Times New Roman"/>
          <w:color w:val="000000" w:themeColor="text1"/>
          <w:sz w:val="24"/>
          <w:szCs w:val="24"/>
        </w:rPr>
        <w:t xml:space="preserve"> </w:t>
      </w:r>
      <w:r w:rsidRPr="00DE70AE">
        <w:rPr>
          <w:rFonts w:eastAsia="Times New Roman" w:cs="Times New Roman"/>
          <w:color w:val="000000" w:themeColor="text1"/>
          <w:sz w:val="24"/>
          <w:szCs w:val="24"/>
        </w:rPr>
        <w:t>The developing world’s priority is the physical separation of waste from human populations</w:t>
      </w:r>
      <w:r w:rsidRPr="00E275EC">
        <w:rPr>
          <w:rFonts w:eastAsia="Times New Roman" w:cs="Times New Roman"/>
          <w:sz w:val="24"/>
          <w:szCs w:val="24"/>
        </w:rPr>
        <w:t>, and a commensurate 90% of their municipal solid waste budgets are spent on this task alone</w:t>
      </w:r>
      <w:r w:rsidR="00EB466A">
        <w:rPr>
          <w:rFonts w:eastAsia="Times New Roman" w:cs="Times New Roman"/>
          <w:sz w:val="24"/>
          <w:szCs w:val="24"/>
        </w:rPr>
        <w:t>.</w:t>
      </w:r>
      <w:r w:rsidR="00E20587" w:rsidRPr="00E20587">
        <w:rPr>
          <w:rFonts w:eastAsia="Times New Roman" w:cs="Times New Roman"/>
          <w:color w:val="auto"/>
          <w:sz w:val="24"/>
          <w:szCs w:val="24"/>
        </w:rPr>
        <w:t xml:space="preserve"> </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_Ref442866511 \h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53</w:t>
      </w:r>
      <w:r w:rsidR="00E20587" w:rsidRPr="00E20587">
        <w:rPr>
          <w:rFonts w:eastAsia="Times New Roman" w:cs="Times New Roman"/>
          <w:color w:val="auto"/>
          <w:sz w:val="24"/>
          <w:szCs w:val="24"/>
          <w:vertAlign w:val="superscript"/>
        </w:rPr>
        <w:fldChar w:fldCharType="end"/>
      </w:r>
      <w:r w:rsidR="00E20587" w:rsidRPr="00E20587">
        <w:rPr>
          <w:rFonts w:eastAsia="Times New Roman" w:cs="Times New Roman"/>
          <w:color w:val="auto"/>
          <w:sz w:val="24"/>
          <w:szCs w:val="24"/>
          <w:vertAlign w:val="superscript"/>
        </w:rPr>
        <w:t>,</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_Ref442866891 \h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54</w:t>
      </w:r>
      <w:r w:rsidR="00E20587" w:rsidRPr="00E20587">
        <w:rPr>
          <w:rFonts w:eastAsia="Times New Roman" w:cs="Times New Roman"/>
          <w:color w:val="auto"/>
          <w:sz w:val="24"/>
          <w:szCs w:val="24"/>
          <w:vertAlign w:val="superscript"/>
        </w:rPr>
        <w:fldChar w:fldCharType="end"/>
      </w:r>
      <w:r w:rsidR="00E20587" w:rsidRPr="00E20587">
        <w:rPr>
          <w:rFonts w:eastAsia="Times New Roman" w:cs="Times New Roman"/>
          <w:color w:val="auto"/>
          <w:sz w:val="24"/>
          <w:szCs w:val="24"/>
          <w:vertAlign w:val="superscript"/>
        </w:rPr>
        <w:t>,</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_Ref442867283 \h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55</w:t>
      </w:r>
      <w:r w:rsidR="00E20587" w:rsidRPr="00E20587">
        <w:rPr>
          <w:rFonts w:eastAsia="Times New Roman" w:cs="Times New Roman"/>
          <w:color w:val="auto"/>
          <w:sz w:val="24"/>
          <w:szCs w:val="24"/>
          <w:vertAlign w:val="superscript"/>
        </w:rPr>
        <w:fldChar w:fldCharType="end"/>
      </w:r>
      <w:r w:rsidR="00E20587" w:rsidRPr="00E20587">
        <w:rPr>
          <w:rFonts w:eastAsia="Times New Roman" w:cs="Times New Roman"/>
          <w:color w:val="auto"/>
          <w:sz w:val="24"/>
          <w:szCs w:val="24"/>
          <w:vertAlign w:val="superscript"/>
        </w:rPr>
        <w:t>,</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_Ref442867929 \h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56</w:t>
      </w:r>
      <w:r w:rsidR="00E20587" w:rsidRPr="00E20587">
        <w:rPr>
          <w:rFonts w:eastAsia="Times New Roman" w:cs="Times New Roman"/>
          <w:color w:val="auto"/>
          <w:sz w:val="24"/>
          <w:szCs w:val="24"/>
          <w:vertAlign w:val="superscript"/>
        </w:rPr>
        <w:fldChar w:fldCharType="end"/>
      </w:r>
      <w:r w:rsidR="00E20587" w:rsidRPr="00E20587">
        <w:rPr>
          <w:rFonts w:eastAsia="Times New Roman" w:cs="Times New Roman"/>
          <w:color w:val="auto"/>
          <w:sz w:val="24"/>
          <w:szCs w:val="24"/>
          <w:vertAlign w:val="superscript"/>
        </w:rPr>
        <w:t>,</w:t>
      </w:r>
      <w:r w:rsidR="00E20587" w:rsidRPr="00E20587">
        <w:rPr>
          <w:rStyle w:val="EndnoteReference"/>
          <w:rFonts w:eastAsia="Times New Roman" w:cs="Times New Roman"/>
          <w:color w:val="auto"/>
          <w:sz w:val="24"/>
          <w:szCs w:val="24"/>
        </w:rPr>
        <w:endnoteReference w:id="69"/>
      </w:r>
      <w:r w:rsidR="00E20587" w:rsidRPr="00E20587">
        <w:rPr>
          <w:rFonts w:eastAsia="Times New Roman" w:cs="Times New Roman"/>
          <w:color w:val="auto"/>
          <w:sz w:val="24"/>
          <w:szCs w:val="24"/>
          <w:vertAlign w:val="superscript"/>
        </w:rPr>
        <w:t>,</w:t>
      </w:r>
      <w:bookmarkStart w:id="36" w:name="_Ref442868035"/>
      <w:r w:rsidR="00E20587" w:rsidRPr="00E20587">
        <w:rPr>
          <w:rStyle w:val="EndnoteReference"/>
          <w:rFonts w:eastAsia="Times New Roman" w:cs="Times New Roman"/>
          <w:color w:val="auto"/>
          <w:sz w:val="24"/>
          <w:szCs w:val="24"/>
        </w:rPr>
        <w:endnoteReference w:id="70"/>
      </w:r>
      <w:bookmarkEnd w:id="36"/>
      <w:r w:rsidR="00E20587">
        <w:rPr>
          <w:rFonts w:eastAsia="Times New Roman" w:cs="Times New Roman"/>
          <w:color w:val="auto"/>
          <w:sz w:val="24"/>
          <w:szCs w:val="24"/>
          <w:vertAlign w:val="superscript"/>
        </w:rPr>
        <w:t xml:space="preserve"> </w:t>
      </w:r>
      <w:r w:rsidRPr="00E275EC">
        <w:rPr>
          <w:rFonts w:eastAsia="Times New Roman" w:cs="Times New Roman"/>
          <w:sz w:val="24"/>
          <w:szCs w:val="24"/>
        </w:rPr>
        <w:t>The developed world, having to a large degree accomplished this goal, may focus on improving waste processing methods and thus use less than 10% of their budgets for solid waste collection</w:t>
      </w:r>
      <w:r w:rsidR="00A878F8">
        <w:rPr>
          <w:rFonts w:eastAsia="Times New Roman" w:cs="Times New Roman"/>
          <w:sz w:val="24"/>
          <w:szCs w:val="24"/>
        </w:rPr>
        <w:t>.</w:t>
      </w:r>
      <w:r w:rsidR="00E20587" w:rsidRPr="00E20587">
        <w:rPr>
          <w:rFonts w:eastAsia="Times New Roman" w:cs="Times New Roman"/>
          <w:color w:val="008000"/>
          <w:sz w:val="24"/>
          <w:szCs w:val="24"/>
          <w:vertAlign w:val="superscript"/>
        </w:rPr>
        <w:fldChar w:fldCharType="begin"/>
      </w:r>
      <w:r w:rsidR="00E20587" w:rsidRPr="00E20587">
        <w:rPr>
          <w:rFonts w:eastAsia="Times New Roman" w:cs="Times New Roman"/>
          <w:sz w:val="24"/>
          <w:szCs w:val="24"/>
          <w:vertAlign w:val="superscript"/>
        </w:rPr>
        <w:instrText xml:space="preserve"> NOTEREF _Ref442868035 \h </w:instrText>
      </w:r>
      <w:r w:rsidR="00E20587">
        <w:rPr>
          <w:rFonts w:eastAsia="Times New Roman" w:cs="Times New Roman"/>
          <w:color w:val="008000"/>
          <w:sz w:val="24"/>
          <w:szCs w:val="24"/>
          <w:vertAlign w:val="superscript"/>
        </w:rPr>
        <w:instrText xml:space="preserve"> \* MERGEFORMAT </w:instrText>
      </w:r>
      <w:r w:rsidR="00E20587" w:rsidRPr="00E20587">
        <w:rPr>
          <w:rFonts w:eastAsia="Times New Roman" w:cs="Times New Roman"/>
          <w:color w:val="008000"/>
          <w:sz w:val="24"/>
          <w:szCs w:val="24"/>
          <w:vertAlign w:val="superscript"/>
        </w:rPr>
      </w:r>
      <w:r w:rsidR="00E20587" w:rsidRPr="00E20587">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70</w:t>
      </w:r>
      <w:r w:rsidR="00E20587" w:rsidRPr="00E20587">
        <w:rPr>
          <w:rFonts w:eastAsia="Times New Roman" w:cs="Times New Roman"/>
          <w:color w:val="008000"/>
          <w:sz w:val="24"/>
          <w:szCs w:val="24"/>
          <w:vertAlign w:val="superscript"/>
        </w:rPr>
        <w:fldChar w:fldCharType="end"/>
      </w:r>
      <w:r w:rsidRPr="00E275EC">
        <w:rPr>
          <w:rFonts w:eastAsia="Times New Roman" w:cs="Times New Roman"/>
          <w:sz w:val="24"/>
          <w:szCs w:val="24"/>
        </w:rPr>
        <w:t xml:space="preserve"> To avoid deleterious public health outcomes, the developing world must start allocating funds to processing solid waste and transitioning from open landfills without treatment to sanitary landfills</w:t>
      </w:r>
      <w:r w:rsidR="00A878F8">
        <w:rPr>
          <w:rFonts w:eastAsia="Times New Roman" w:cs="Times New Roman"/>
          <w:sz w:val="24"/>
          <w:szCs w:val="24"/>
        </w:rPr>
        <w:t>.</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_Ref442866891 \h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54</w:t>
      </w:r>
      <w:r w:rsidR="00E20587" w:rsidRPr="00E20587">
        <w:rPr>
          <w:rFonts w:eastAsia="Times New Roman" w:cs="Times New Roman"/>
          <w:color w:val="auto"/>
          <w:sz w:val="24"/>
          <w:szCs w:val="24"/>
          <w:vertAlign w:val="superscript"/>
        </w:rPr>
        <w:fldChar w:fldCharType="end"/>
      </w:r>
      <w:r w:rsidR="00E20587" w:rsidRPr="00E20587">
        <w:rPr>
          <w:rFonts w:eastAsia="Times New Roman" w:cs="Times New Roman"/>
          <w:color w:val="auto"/>
          <w:sz w:val="24"/>
          <w:szCs w:val="24"/>
          <w:vertAlign w:val="superscript"/>
        </w:rPr>
        <w:t>,</w:t>
      </w:r>
      <w:r w:rsidR="00E20587" w:rsidRPr="00E20587">
        <w:rPr>
          <w:rStyle w:val="EndnoteReference"/>
          <w:rFonts w:eastAsia="Times New Roman" w:cs="Times New Roman"/>
          <w:color w:val="auto"/>
          <w:sz w:val="24"/>
          <w:szCs w:val="24"/>
        </w:rPr>
        <w:endnoteReference w:id="71"/>
      </w:r>
    </w:p>
    <w:p w14:paraId="08D2D3BB" w14:textId="1DF7584B" w:rsidR="00651E2D" w:rsidRPr="00E275EC" w:rsidRDefault="00CD6C56" w:rsidP="00FD7D81">
      <w:pPr>
        <w:pStyle w:val="Normal1"/>
        <w:spacing w:line="480" w:lineRule="auto"/>
        <w:ind w:firstLine="720"/>
        <w:contextualSpacing/>
        <w:rPr>
          <w:sz w:val="24"/>
          <w:szCs w:val="24"/>
        </w:rPr>
      </w:pPr>
      <w:r>
        <w:rPr>
          <w:rFonts w:eastAsia="Times New Roman" w:cs="Times New Roman"/>
          <w:sz w:val="24"/>
          <w:szCs w:val="24"/>
        </w:rPr>
        <w:t>Additionally,</w:t>
      </w:r>
      <w:r w:rsidR="00401329" w:rsidRPr="00E275EC">
        <w:rPr>
          <w:rFonts w:eastAsia="Times New Roman" w:cs="Times New Roman"/>
          <w:sz w:val="24"/>
          <w:szCs w:val="24"/>
        </w:rPr>
        <w:t xml:space="preserve"> proper waste management and sanitation can have positive secondary effects on other public health goals. Strong and effective waste management policy directly aids local employment, energy </w:t>
      </w:r>
      <w:r w:rsidR="00461E19">
        <w:rPr>
          <w:rFonts w:eastAsia="Times New Roman" w:cs="Times New Roman"/>
          <w:sz w:val="24"/>
          <w:szCs w:val="24"/>
        </w:rPr>
        <w:t>production</w:t>
      </w:r>
      <w:r w:rsidR="00401329" w:rsidRPr="00E275EC">
        <w:rPr>
          <w:rFonts w:eastAsia="Times New Roman" w:cs="Times New Roman"/>
          <w:sz w:val="24"/>
          <w:szCs w:val="24"/>
        </w:rPr>
        <w:t>, the environment, and food production systems</w:t>
      </w:r>
      <w:r w:rsidR="00A878F8">
        <w:rPr>
          <w:rFonts w:eastAsia="Times New Roman" w:cs="Times New Roman"/>
          <w:sz w:val="24"/>
          <w:szCs w:val="24"/>
        </w:rPr>
        <w:t>.</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_Ref442866891 \h </w:instrText>
      </w:r>
      <w:r w:rsidR="00E20587">
        <w:rPr>
          <w:rFonts w:eastAsia="Times New Roman" w:cs="Times New Roman"/>
          <w:color w:val="auto"/>
          <w:sz w:val="24"/>
          <w:szCs w:val="24"/>
          <w:vertAlign w:val="superscript"/>
        </w:rPr>
        <w:instrText xml:space="preserve">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54</w:t>
      </w:r>
      <w:r w:rsidR="00E20587" w:rsidRPr="00E20587">
        <w:rPr>
          <w:rFonts w:eastAsia="Times New Roman" w:cs="Times New Roman"/>
          <w:color w:val="auto"/>
          <w:sz w:val="24"/>
          <w:szCs w:val="24"/>
          <w:vertAlign w:val="superscript"/>
        </w:rPr>
        <w:fldChar w:fldCharType="end"/>
      </w:r>
      <w:r w:rsidR="00E20587" w:rsidRPr="00E20587">
        <w:rPr>
          <w:rFonts w:eastAsia="Times New Roman" w:cs="Times New Roman"/>
          <w:color w:val="auto"/>
          <w:sz w:val="24"/>
          <w:szCs w:val="24"/>
          <w:vertAlign w:val="superscript"/>
        </w:rPr>
        <w:t>,</w:t>
      </w:r>
      <w:bookmarkStart w:id="37" w:name="_Ref442868517"/>
      <w:r w:rsidR="00E20587" w:rsidRPr="00E20587">
        <w:rPr>
          <w:rStyle w:val="EndnoteReference"/>
          <w:rFonts w:eastAsia="Times New Roman" w:cs="Times New Roman"/>
          <w:color w:val="auto"/>
          <w:sz w:val="24"/>
          <w:szCs w:val="24"/>
        </w:rPr>
        <w:endnoteReference w:id="72"/>
      </w:r>
      <w:bookmarkEnd w:id="37"/>
      <w:r w:rsidR="00401329" w:rsidRPr="00E20587">
        <w:rPr>
          <w:rFonts w:eastAsia="Times New Roman" w:cs="Times New Roman"/>
          <w:color w:val="auto"/>
          <w:sz w:val="24"/>
          <w:szCs w:val="24"/>
        </w:rPr>
        <w:t xml:space="preserve"> </w:t>
      </w:r>
      <w:r w:rsidR="00401329" w:rsidRPr="00E275EC">
        <w:rPr>
          <w:rFonts w:eastAsia="Times New Roman" w:cs="Times New Roman"/>
          <w:sz w:val="24"/>
          <w:szCs w:val="24"/>
        </w:rPr>
        <w:t>Sanitation reform</w:t>
      </w:r>
      <w:r w:rsidR="00E57649">
        <w:rPr>
          <w:rFonts w:eastAsia="Times New Roman" w:cs="Times New Roman"/>
          <w:sz w:val="24"/>
          <w:szCs w:val="24"/>
        </w:rPr>
        <w:t>s</w:t>
      </w:r>
      <w:r w:rsidR="00401329" w:rsidRPr="00E275EC">
        <w:rPr>
          <w:rFonts w:eastAsia="Times New Roman" w:cs="Times New Roman"/>
          <w:sz w:val="24"/>
          <w:szCs w:val="24"/>
        </w:rPr>
        <w:t xml:space="preserve"> benefit women’s health by attenuating physical violence in shared latrines and increasing access to education in schools that can accommodate menstruating students.</w:t>
      </w:r>
      <w:r w:rsidR="00E20587" w:rsidRPr="00E20587">
        <w:rPr>
          <w:rFonts w:eastAsia="Times New Roman" w:cs="Times New Roman"/>
          <w:color w:val="auto"/>
          <w:sz w:val="24"/>
          <w:szCs w:val="24"/>
          <w:vertAlign w:val="superscript"/>
        </w:rPr>
        <w:t>9,</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_Ref442867574 \h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10</w:t>
      </w:r>
      <w:r w:rsidR="00E20587" w:rsidRPr="00E20587">
        <w:rPr>
          <w:rFonts w:eastAsia="Times New Roman" w:cs="Times New Roman"/>
          <w:color w:val="auto"/>
          <w:sz w:val="24"/>
          <w:szCs w:val="24"/>
          <w:vertAlign w:val="superscript"/>
        </w:rPr>
        <w:fldChar w:fldCharType="end"/>
      </w:r>
      <w:r w:rsidR="00E20587" w:rsidRPr="00E20587">
        <w:rPr>
          <w:rFonts w:eastAsia="Times New Roman" w:cs="Times New Roman"/>
          <w:color w:val="auto"/>
          <w:sz w:val="24"/>
          <w:szCs w:val="24"/>
          <w:vertAlign w:val="superscript"/>
        </w:rPr>
        <w:t>,</w:t>
      </w:r>
      <w:r w:rsidR="00E20587" w:rsidRPr="00E20587">
        <w:rPr>
          <w:rFonts w:eastAsia="Times New Roman" w:cs="Times New Roman"/>
          <w:color w:val="auto"/>
          <w:sz w:val="24"/>
          <w:szCs w:val="24"/>
          <w:vertAlign w:val="superscript"/>
        </w:rPr>
        <w:fldChar w:fldCharType="begin"/>
      </w:r>
      <w:r w:rsidR="00E20587" w:rsidRPr="00E20587">
        <w:rPr>
          <w:rFonts w:eastAsia="Times New Roman" w:cs="Times New Roman"/>
          <w:color w:val="auto"/>
          <w:sz w:val="24"/>
          <w:szCs w:val="24"/>
          <w:vertAlign w:val="superscript"/>
        </w:rPr>
        <w:instrText xml:space="preserve"> NOTEREF _Ref442866860 \h  \* MERGEFORMAT </w:instrText>
      </w:r>
      <w:r w:rsidR="00E20587" w:rsidRPr="00E20587">
        <w:rPr>
          <w:rFonts w:eastAsia="Times New Roman" w:cs="Times New Roman"/>
          <w:color w:val="auto"/>
          <w:sz w:val="24"/>
          <w:szCs w:val="24"/>
          <w:vertAlign w:val="superscript"/>
        </w:rPr>
      </w:r>
      <w:r w:rsidR="00E20587" w:rsidRPr="00E20587">
        <w:rPr>
          <w:rFonts w:eastAsia="Times New Roman" w:cs="Times New Roman"/>
          <w:color w:val="auto"/>
          <w:sz w:val="24"/>
          <w:szCs w:val="24"/>
          <w:vertAlign w:val="superscript"/>
        </w:rPr>
        <w:fldChar w:fldCharType="separate"/>
      </w:r>
      <w:r w:rsidR="00F41A24">
        <w:rPr>
          <w:rFonts w:eastAsia="Times New Roman" w:cs="Times New Roman"/>
          <w:color w:val="auto"/>
          <w:sz w:val="24"/>
          <w:szCs w:val="24"/>
          <w:vertAlign w:val="superscript"/>
        </w:rPr>
        <w:t>12</w:t>
      </w:r>
      <w:r w:rsidR="00E20587" w:rsidRPr="00E20587">
        <w:rPr>
          <w:rFonts w:eastAsia="Times New Roman" w:cs="Times New Roman"/>
          <w:color w:val="auto"/>
          <w:sz w:val="24"/>
          <w:szCs w:val="24"/>
          <w:vertAlign w:val="superscript"/>
        </w:rPr>
        <w:fldChar w:fldCharType="end"/>
      </w:r>
      <w:r w:rsidR="00401329" w:rsidRPr="00E275EC">
        <w:rPr>
          <w:rFonts w:eastAsia="Times New Roman" w:cs="Times New Roman"/>
          <w:sz w:val="24"/>
          <w:szCs w:val="24"/>
        </w:rPr>
        <w:t xml:space="preserve"> Sanitation reform can also effectively regulate the sustainable production of nutritional foods. Wastewater is often used in crop irrigation and can cause increased risk of viral, bacterial</w:t>
      </w:r>
      <w:r w:rsidR="00D9485C">
        <w:rPr>
          <w:rFonts w:eastAsia="Times New Roman" w:cs="Times New Roman"/>
          <w:sz w:val="24"/>
          <w:szCs w:val="24"/>
        </w:rPr>
        <w:t>,</w:t>
      </w:r>
      <w:r w:rsidR="00401329" w:rsidRPr="00E275EC">
        <w:rPr>
          <w:rFonts w:eastAsia="Times New Roman" w:cs="Times New Roman"/>
          <w:sz w:val="24"/>
          <w:szCs w:val="24"/>
        </w:rPr>
        <w:t xml:space="preserve"> and protozoan enteric infections if improperly managed</w:t>
      </w:r>
      <w:r w:rsidR="00A878F8">
        <w:rPr>
          <w:rFonts w:eastAsia="Times New Roman" w:cs="Times New Roman"/>
          <w:sz w:val="24"/>
          <w:szCs w:val="24"/>
        </w:rPr>
        <w:t>.</w:t>
      </w:r>
      <w:r w:rsidR="00E20587" w:rsidRPr="00E20587">
        <w:rPr>
          <w:rStyle w:val="EndnoteReference"/>
          <w:rFonts w:eastAsia="Times New Roman" w:cs="Times New Roman"/>
          <w:sz w:val="24"/>
          <w:szCs w:val="24"/>
        </w:rPr>
        <w:t xml:space="preserve"> </w:t>
      </w:r>
      <w:r w:rsidR="00E20587" w:rsidRPr="00D9485C">
        <w:rPr>
          <w:rStyle w:val="EndnoteReference"/>
          <w:rFonts w:eastAsia="Times New Roman" w:cs="Times New Roman"/>
          <w:sz w:val="24"/>
          <w:szCs w:val="24"/>
        </w:rPr>
        <w:endnoteReference w:id="73"/>
      </w:r>
      <w:r w:rsidR="00E20587" w:rsidRPr="00D9485C">
        <w:rPr>
          <w:rFonts w:eastAsia="Times New Roman" w:cs="Times New Roman"/>
          <w:sz w:val="24"/>
          <w:szCs w:val="24"/>
          <w:vertAlign w:val="superscript"/>
        </w:rPr>
        <w:t>,</w:t>
      </w:r>
      <w:r w:rsidR="00E20587" w:rsidRPr="00D9485C">
        <w:rPr>
          <w:rStyle w:val="EndnoteReference"/>
          <w:rFonts w:eastAsia="Times New Roman" w:cs="Times New Roman"/>
          <w:sz w:val="24"/>
          <w:szCs w:val="24"/>
        </w:rPr>
        <w:endnoteReference w:id="74"/>
      </w:r>
      <w:r w:rsidR="00E20587">
        <w:rPr>
          <w:rFonts w:eastAsia="Times New Roman" w:cs="Times New Roman"/>
          <w:sz w:val="24"/>
          <w:szCs w:val="24"/>
          <w:vertAlign w:val="superscript"/>
        </w:rPr>
        <w:t>,</w:t>
      </w:r>
      <w:r w:rsidR="00E20587">
        <w:rPr>
          <w:rStyle w:val="EndnoteReference"/>
          <w:rFonts w:eastAsia="Times New Roman" w:cs="Times New Roman"/>
          <w:sz w:val="24"/>
          <w:szCs w:val="24"/>
        </w:rPr>
        <w:endnoteReference w:id="75"/>
      </w:r>
      <w:r w:rsidR="00E20587" w:rsidRPr="00E275EC">
        <w:rPr>
          <w:rFonts w:eastAsia="Times New Roman" w:cs="Times New Roman"/>
          <w:sz w:val="24"/>
          <w:szCs w:val="24"/>
        </w:rPr>
        <w:t xml:space="preserve"> </w:t>
      </w:r>
      <w:r w:rsidR="00401329" w:rsidRPr="00E275EC">
        <w:rPr>
          <w:rFonts w:eastAsia="Times New Roman" w:cs="Times New Roman"/>
          <w:sz w:val="24"/>
          <w:szCs w:val="24"/>
        </w:rPr>
        <w:t xml:space="preserve"> One policy solution is to provide strict guidelines on </w:t>
      </w:r>
      <w:r w:rsidR="00E57649">
        <w:rPr>
          <w:rFonts w:eastAsia="Times New Roman" w:cs="Times New Roman"/>
          <w:sz w:val="24"/>
          <w:szCs w:val="24"/>
        </w:rPr>
        <w:t xml:space="preserve">the </w:t>
      </w:r>
      <w:r w:rsidR="00401329" w:rsidRPr="00E275EC">
        <w:rPr>
          <w:rFonts w:eastAsia="Times New Roman" w:cs="Times New Roman"/>
          <w:sz w:val="24"/>
          <w:szCs w:val="24"/>
        </w:rPr>
        <w:t>maximum concentration of excreted pathogens (e.g.</w:t>
      </w:r>
      <w:r w:rsidR="00424A91">
        <w:rPr>
          <w:rFonts w:eastAsia="Times New Roman" w:cs="Times New Roman"/>
          <w:sz w:val="24"/>
          <w:szCs w:val="24"/>
        </w:rPr>
        <w:t>,</w:t>
      </w:r>
      <w:r w:rsidR="00401329" w:rsidRPr="00E275EC">
        <w:rPr>
          <w:rFonts w:eastAsia="Times New Roman" w:cs="Times New Roman"/>
          <w:sz w:val="24"/>
          <w:szCs w:val="24"/>
        </w:rPr>
        <w:t xml:space="preserve"> viruses, bacteria, </w:t>
      </w:r>
      <w:proofErr w:type="spellStart"/>
      <w:r w:rsidR="00401329" w:rsidRPr="00E275EC">
        <w:rPr>
          <w:rFonts w:eastAsia="Times New Roman" w:cs="Times New Roman"/>
          <w:sz w:val="24"/>
          <w:szCs w:val="24"/>
        </w:rPr>
        <w:t>helminth</w:t>
      </w:r>
      <w:proofErr w:type="spellEnd"/>
      <w:r w:rsidR="00401329" w:rsidRPr="00E275EC">
        <w:rPr>
          <w:rFonts w:eastAsia="Times New Roman" w:cs="Times New Roman"/>
          <w:sz w:val="24"/>
          <w:szCs w:val="24"/>
        </w:rPr>
        <w:t xml:space="preserve"> eggs, and fecal coliforms) in </w:t>
      </w:r>
      <w:r w:rsidR="00E57649">
        <w:rPr>
          <w:rFonts w:eastAsia="Times New Roman" w:cs="Times New Roman"/>
          <w:sz w:val="24"/>
          <w:szCs w:val="24"/>
        </w:rPr>
        <w:t xml:space="preserve">the </w:t>
      </w:r>
      <w:r w:rsidR="00401329" w:rsidRPr="00E275EC">
        <w:rPr>
          <w:rFonts w:eastAsia="Times New Roman" w:cs="Times New Roman"/>
          <w:sz w:val="24"/>
          <w:szCs w:val="24"/>
        </w:rPr>
        <w:t>wastewater used in agriculture to prevent transmission of communicable disease through this pathway</w:t>
      </w:r>
      <w:r w:rsidR="00E20587">
        <w:rPr>
          <w:rFonts w:eastAsia="Times New Roman" w:cs="Times New Roman"/>
          <w:sz w:val="24"/>
          <w:szCs w:val="24"/>
        </w:rPr>
        <w:t>.</w:t>
      </w:r>
      <w:r w:rsidR="00E20587" w:rsidRPr="00E20587">
        <w:rPr>
          <w:rFonts w:eastAsia="Times New Roman" w:cs="Times New Roman"/>
          <w:sz w:val="24"/>
          <w:szCs w:val="24"/>
          <w:vertAlign w:val="superscript"/>
        </w:rPr>
        <w:fldChar w:fldCharType="begin"/>
      </w:r>
      <w:r w:rsidR="00E20587" w:rsidRPr="00E20587">
        <w:rPr>
          <w:rFonts w:eastAsia="Times New Roman" w:cs="Times New Roman"/>
          <w:sz w:val="24"/>
          <w:szCs w:val="24"/>
          <w:vertAlign w:val="superscript"/>
        </w:rPr>
        <w:instrText xml:space="preserve"> NOTEREF _Ref442868517 \h </w:instrText>
      </w:r>
      <w:r w:rsidR="00E20587">
        <w:rPr>
          <w:rFonts w:eastAsia="Times New Roman" w:cs="Times New Roman"/>
          <w:sz w:val="24"/>
          <w:szCs w:val="24"/>
          <w:vertAlign w:val="superscript"/>
        </w:rPr>
        <w:instrText xml:space="preserve"> \* MERGEFORMAT </w:instrText>
      </w:r>
      <w:r w:rsidR="00E20587" w:rsidRPr="00E20587">
        <w:rPr>
          <w:rFonts w:eastAsia="Times New Roman" w:cs="Times New Roman"/>
          <w:sz w:val="24"/>
          <w:szCs w:val="24"/>
          <w:vertAlign w:val="superscript"/>
        </w:rPr>
      </w:r>
      <w:r w:rsidR="00E20587" w:rsidRPr="00E20587">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72</w:t>
      </w:r>
      <w:r w:rsidR="00E20587" w:rsidRPr="00E20587">
        <w:rPr>
          <w:rFonts w:eastAsia="Times New Roman" w:cs="Times New Roman"/>
          <w:sz w:val="24"/>
          <w:szCs w:val="24"/>
          <w:vertAlign w:val="superscript"/>
        </w:rPr>
        <w:fldChar w:fldCharType="end"/>
      </w:r>
      <w:r w:rsidR="00E20587" w:rsidRPr="00E20587">
        <w:rPr>
          <w:rFonts w:eastAsia="Times New Roman" w:cs="Times New Roman"/>
          <w:sz w:val="24"/>
          <w:szCs w:val="24"/>
          <w:vertAlign w:val="superscript"/>
        </w:rPr>
        <w:t xml:space="preserve"> </w:t>
      </w:r>
      <w:r w:rsidR="00401329" w:rsidRPr="00E275EC">
        <w:rPr>
          <w:rFonts w:eastAsia="Times New Roman" w:cs="Times New Roman"/>
          <w:sz w:val="24"/>
          <w:szCs w:val="24"/>
        </w:rPr>
        <w:t xml:space="preserve">Because water </w:t>
      </w:r>
      <w:r w:rsidR="00401329" w:rsidRPr="00E275EC">
        <w:rPr>
          <w:rFonts w:eastAsia="Times New Roman" w:cs="Times New Roman"/>
          <w:sz w:val="24"/>
          <w:szCs w:val="24"/>
        </w:rPr>
        <w:lastRenderedPageBreak/>
        <w:t xml:space="preserve">and waste guidelines are interconnected foundations to population health, a systems approach should be taken </w:t>
      </w:r>
      <w:r w:rsidR="00E57649">
        <w:rPr>
          <w:rFonts w:eastAsia="Times New Roman" w:cs="Times New Roman"/>
          <w:sz w:val="24"/>
          <w:szCs w:val="24"/>
        </w:rPr>
        <w:t>in</w:t>
      </w:r>
      <w:r w:rsidR="00E57649" w:rsidRPr="00E275EC">
        <w:rPr>
          <w:rFonts w:eastAsia="Times New Roman" w:cs="Times New Roman"/>
          <w:sz w:val="24"/>
          <w:szCs w:val="24"/>
        </w:rPr>
        <w:t xml:space="preserve"> </w:t>
      </w:r>
      <w:r w:rsidR="00401329" w:rsidRPr="00E275EC">
        <w:rPr>
          <w:rFonts w:eastAsia="Times New Roman" w:cs="Times New Roman"/>
          <w:sz w:val="24"/>
          <w:szCs w:val="24"/>
        </w:rPr>
        <w:t>the formation of waste and water policy</w:t>
      </w:r>
      <w:r w:rsidR="00A878F8">
        <w:rPr>
          <w:rFonts w:eastAsia="Times New Roman" w:cs="Times New Roman"/>
          <w:sz w:val="24"/>
          <w:szCs w:val="24"/>
        </w:rPr>
        <w:t>.</w:t>
      </w:r>
      <w:r w:rsidR="00E20587" w:rsidRPr="00E20587">
        <w:rPr>
          <w:rFonts w:eastAsia="Times New Roman" w:cs="Times New Roman"/>
          <w:color w:val="008000"/>
          <w:sz w:val="24"/>
          <w:szCs w:val="24"/>
          <w:vertAlign w:val="superscript"/>
        </w:rPr>
        <w:fldChar w:fldCharType="begin"/>
      </w:r>
      <w:r w:rsidR="00E20587" w:rsidRPr="00E20587">
        <w:rPr>
          <w:rFonts w:eastAsia="Times New Roman" w:cs="Times New Roman"/>
          <w:sz w:val="24"/>
          <w:szCs w:val="24"/>
          <w:vertAlign w:val="superscript"/>
        </w:rPr>
        <w:instrText xml:space="preserve"> NOTEREF _Ref442866511 \h </w:instrText>
      </w:r>
      <w:r w:rsidR="00E20587">
        <w:rPr>
          <w:rFonts w:eastAsia="Times New Roman" w:cs="Times New Roman"/>
          <w:color w:val="008000"/>
          <w:sz w:val="24"/>
          <w:szCs w:val="24"/>
          <w:vertAlign w:val="superscript"/>
        </w:rPr>
        <w:instrText xml:space="preserve"> \* MERGEFORMAT </w:instrText>
      </w:r>
      <w:r w:rsidR="00E20587" w:rsidRPr="00E20587">
        <w:rPr>
          <w:rFonts w:eastAsia="Times New Roman" w:cs="Times New Roman"/>
          <w:color w:val="008000"/>
          <w:sz w:val="24"/>
          <w:szCs w:val="24"/>
          <w:vertAlign w:val="superscript"/>
        </w:rPr>
      </w:r>
      <w:r w:rsidR="00E20587" w:rsidRPr="00E20587">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53</w:t>
      </w:r>
      <w:r w:rsidR="00E20587" w:rsidRPr="00E20587">
        <w:rPr>
          <w:rFonts w:eastAsia="Times New Roman" w:cs="Times New Roman"/>
          <w:color w:val="008000"/>
          <w:sz w:val="24"/>
          <w:szCs w:val="24"/>
          <w:vertAlign w:val="superscript"/>
        </w:rPr>
        <w:fldChar w:fldCharType="end"/>
      </w:r>
      <w:r w:rsidR="00401329" w:rsidRPr="00E275EC">
        <w:rPr>
          <w:rFonts w:eastAsia="Times New Roman" w:cs="Times New Roman"/>
          <w:sz w:val="24"/>
          <w:szCs w:val="24"/>
        </w:rPr>
        <w:t xml:space="preserve"> </w:t>
      </w:r>
    </w:p>
    <w:p w14:paraId="729B7FDC" w14:textId="77777777" w:rsidR="00A878F8" w:rsidRDefault="00A878F8" w:rsidP="00450FAC">
      <w:pPr>
        <w:pStyle w:val="Normal1"/>
        <w:spacing w:line="480" w:lineRule="auto"/>
        <w:contextualSpacing/>
        <w:rPr>
          <w:rFonts w:eastAsia="Times New Roman" w:cs="Times New Roman"/>
          <w:b/>
          <w:sz w:val="24"/>
          <w:szCs w:val="24"/>
        </w:rPr>
      </w:pPr>
    </w:p>
    <w:p w14:paraId="1B117491" w14:textId="77777777" w:rsidR="00651E2D" w:rsidRPr="00E275EC" w:rsidRDefault="00981BC4" w:rsidP="00E44120">
      <w:pPr>
        <w:pStyle w:val="Normal1"/>
        <w:spacing w:line="480" w:lineRule="auto"/>
        <w:contextualSpacing/>
        <w:outlineLvl w:val="0"/>
        <w:rPr>
          <w:sz w:val="24"/>
          <w:szCs w:val="24"/>
        </w:rPr>
      </w:pPr>
      <w:r w:rsidRPr="00E275EC">
        <w:rPr>
          <w:rFonts w:eastAsia="Times New Roman" w:cs="Times New Roman"/>
          <w:b/>
          <w:sz w:val="24"/>
          <w:szCs w:val="24"/>
        </w:rPr>
        <w:t>Education</w:t>
      </w:r>
    </w:p>
    <w:p w14:paraId="07B1AB08" w14:textId="241C4612" w:rsidR="00651E2D" w:rsidRPr="00E275EC" w:rsidRDefault="00981BC4" w:rsidP="00450FAC">
      <w:pPr>
        <w:pStyle w:val="Normal1"/>
        <w:spacing w:line="480" w:lineRule="auto"/>
        <w:contextualSpacing/>
        <w:rPr>
          <w:sz w:val="24"/>
          <w:szCs w:val="24"/>
        </w:rPr>
      </w:pPr>
      <w:r w:rsidRPr="00E275EC">
        <w:rPr>
          <w:rFonts w:eastAsia="Times New Roman" w:cs="Times New Roman"/>
          <w:sz w:val="24"/>
          <w:szCs w:val="24"/>
        </w:rPr>
        <w:tab/>
        <w:t>Public health education</w:t>
      </w:r>
      <w:r w:rsidRPr="00E275EC">
        <w:rPr>
          <w:rFonts w:eastAsia="Times New Roman" w:cs="Times New Roman"/>
          <w:sz w:val="24"/>
          <w:szCs w:val="24"/>
          <w:highlight w:val="white"/>
        </w:rPr>
        <w:t xml:space="preserve">, including </w:t>
      </w:r>
      <w:r w:rsidRPr="00E275EC">
        <w:rPr>
          <w:rFonts w:eastAsia="Times New Roman" w:cs="Times New Roman"/>
          <w:sz w:val="24"/>
          <w:szCs w:val="24"/>
        </w:rPr>
        <w:t>education on sexually transmitted diseases, smoking tobacco, and unsafe drug usage</w:t>
      </w:r>
      <w:r w:rsidRPr="00E275EC">
        <w:rPr>
          <w:rFonts w:eastAsia="Times New Roman" w:cs="Times New Roman"/>
          <w:sz w:val="24"/>
          <w:szCs w:val="24"/>
          <w:highlight w:val="white"/>
        </w:rPr>
        <w:t xml:space="preserve">, is </w:t>
      </w:r>
      <w:r w:rsidRPr="00E275EC">
        <w:rPr>
          <w:rFonts w:eastAsia="Times New Roman" w:cs="Times New Roman"/>
          <w:sz w:val="24"/>
          <w:szCs w:val="24"/>
        </w:rPr>
        <w:t>integral in disease prevention and outbreak responses to global health threats</w:t>
      </w:r>
      <w:r w:rsidR="00CD4422">
        <w:rPr>
          <w:rFonts w:eastAsia="Times New Roman" w:cs="Times New Roman"/>
          <w:sz w:val="24"/>
          <w:szCs w:val="24"/>
        </w:rPr>
        <w:t>.</w:t>
      </w:r>
      <w:r w:rsidR="00E20587" w:rsidRPr="00E20587">
        <w:rPr>
          <w:rStyle w:val="EndnoteReference"/>
          <w:rFonts w:eastAsia="Times New Roman" w:cs="Times New Roman"/>
          <w:sz w:val="24"/>
          <w:szCs w:val="24"/>
        </w:rPr>
        <w:t xml:space="preserve"> </w:t>
      </w:r>
      <w:bookmarkStart w:id="38" w:name="_Ref442868650"/>
      <w:r w:rsidR="00E20587">
        <w:rPr>
          <w:rStyle w:val="EndnoteReference"/>
          <w:rFonts w:eastAsia="Times New Roman" w:cs="Times New Roman"/>
          <w:sz w:val="24"/>
          <w:szCs w:val="24"/>
        </w:rPr>
        <w:endnoteReference w:id="76"/>
      </w:r>
      <w:bookmarkEnd w:id="38"/>
      <w:r w:rsidR="00E20587" w:rsidRPr="00A34013">
        <w:rPr>
          <w:rFonts w:eastAsia="Times New Roman" w:cs="Times New Roman"/>
          <w:sz w:val="24"/>
          <w:szCs w:val="24"/>
          <w:vertAlign w:val="superscript"/>
        </w:rPr>
        <w:t>,</w:t>
      </w:r>
      <w:r w:rsidR="00E20587">
        <w:rPr>
          <w:rStyle w:val="EndnoteReference"/>
          <w:rFonts w:eastAsia="Times New Roman" w:cs="Times New Roman"/>
          <w:sz w:val="24"/>
          <w:szCs w:val="24"/>
        </w:rPr>
        <w:endnoteReference w:id="77"/>
      </w:r>
      <w:r w:rsidR="00E20587" w:rsidRPr="00E275EC">
        <w:rPr>
          <w:rFonts w:eastAsia="Times New Roman" w:cs="Times New Roman"/>
          <w:sz w:val="24"/>
          <w:szCs w:val="24"/>
        </w:rPr>
        <w:t xml:space="preserve"> </w:t>
      </w:r>
      <w:r w:rsidRPr="00E275EC">
        <w:rPr>
          <w:rFonts w:eastAsia="Times New Roman" w:cs="Times New Roman"/>
          <w:sz w:val="24"/>
          <w:szCs w:val="24"/>
        </w:rPr>
        <w:t>Limited access to educational tools and services can impede knowledge and understanding of behavioral health hazards. For example, in 1996, two-thirds of adult Chinese smokers believed cigarettes did “little to no harm</w:t>
      </w:r>
      <w:r w:rsidR="00CD4422">
        <w:rPr>
          <w:rFonts w:eastAsia="Times New Roman" w:cs="Times New Roman"/>
          <w:sz w:val="24"/>
          <w:szCs w:val="24"/>
        </w:rPr>
        <w:t>.</w:t>
      </w:r>
      <w:r w:rsidRPr="00E275EC">
        <w:rPr>
          <w:rFonts w:eastAsia="Times New Roman" w:cs="Times New Roman"/>
          <w:sz w:val="24"/>
          <w:szCs w:val="24"/>
        </w:rPr>
        <w:t>”</w:t>
      </w:r>
      <w:r w:rsidR="00E20587" w:rsidRPr="00E20587">
        <w:rPr>
          <w:rFonts w:eastAsia="Times New Roman" w:cs="Times New Roman"/>
          <w:sz w:val="24"/>
          <w:szCs w:val="24"/>
          <w:vertAlign w:val="superscript"/>
        </w:rPr>
        <w:fldChar w:fldCharType="begin"/>
      </w:r>
      <w:r w:rsidR="00E20587" w:rsidRPr="00E20587">
        <w:rPr>
          <w:rFonts w:eastAsia="Times New Roman" w:cs="Times New Roman"/>
          <w:sz w:val="24"/>
          <w:szCs w:val="24"/>
          <w:vertAlign w:val="superscript"/>
        </w:rPr>
        <w:instrText xml:space="preserve"> NOTEREF _Ref442868650 \h </w:instrText>
      </w:r>
      <w:r w:rsidR="00E20587">
        <w:rPr>
          <w:rFonts w:eastAsia="Times New Roman" w:cs="Times New Roman"/>
          <w:sz w:val="24"/>
          <w:szCs w:val="24"/>
          <w:vertAlign w:val="superscript"/>
        </w:rPr>
        <w:instrText xml:space="preserve"> \* MERGEFORMAT </w:instrText>
      </w:r>
      <w:r w:rsidR="00E20587" w:rsidRPr="00E20587">
        <w:rPr>
          <w:rFonts w:eastAsia="Times New Roman" w:cs="Times New Roman"/>
          <w:sz w:val="24"/>
          <w:szCs w:val="24"/>
          <w:vertAlign w:val="superscript"/>
        </w:rPr>
      </w:r>
      <w:r w:rsidR="00E20587" w:rsidRPr="00E20587">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76</w:t>
      </w:r>
      <w:r w:rsidR="00E20587" w:rsidRPr="00E20587">
        <w:rPr>
          <w:rFonts w:eastAsia="Times New Roman" w:cs="Times New Roman"/>
          <w:sz w:val="24"/>
          <w:szCs w:val="24"/>
          <w:vertAlign w:val="superscript"/>
        </w:rPr>
        <w:fldChar w:fldCharType="end"/>
      </w:r>
      <w:r w:rsidR="00E20587" w:rsidRPr="00E20587">
        <w:rPr>
          <w:rFonts w:eastAsia="Times New Roman" w:cs="Times New Roman"/>
          <w:sz w:val="24"/>
          <w:szCs w:val="24"/>
          <w:vertAlign w:val="superscript"/>
        </w:rPr>
        <w:t xml:space="preserve"> </w:t>
      </w:r>
      <w:r w:rsidRPr="00E275EC">
        <w:rPr>
          <w:rFonts w:eastAsia="Times New Roman" w:cs="Times New Roman"/>
          <w:sz w:val="24"/>
          <w:szCs w:val="24"/>
        </w:rPr>
        <w:t>Education on sanitation practices, vaccines,</w:t>
      </w:r>
      <w:r w:rsidR="00057CF3">
        <w:rPr>
          <w:rFonts w:eastAsia="Times New Roman" w:cs="Times New Roman"/>
          <w:sz w:val="24"/>
          <w:szCs w:val="24"/>
        </w:rPr>
        <w:t xml:space="preserve"> antimicrobial resistance, and </w:t>
      </w:r>
      <w:r w:rsidRPr="00E275EC">
        <w:rPr>
          <w:rFonts w:eastAsia="Times New Roman" w:cs="Times New Roman"/>
          <w:sz w:val="24"/>
          <w:szCs w:val="24"/>
        </w:rPr>
        <w:t>communicable disease transmission gives individuals the opportunity to make informed decisions in both personal and community-level disease prevention</w:t>
      </w:r>
      <w:r w:rsidR="00CD4422">
        <w:rPr>
          <w:rFonts w:eastAsia="Times New Roman" w:cs="Times New Roman"/>
          <w:sz w:val="24"/>
          <w:szCs w:val="24"/>
        </w:rPr>
        <w:t>.</w:t>
      </w:r>
      <w:r w:rsidR="00BE6F27" w:rsidRPr="00BE6F27">
        <w:rPr>
          <w:rStyle w:val="EndnoteReference"/>
          <w:rFonts w:eastAsia="Times New Roman" w:cs="Times New Roman"/>
          <w:sz w:val="24"/>
          <w:szCs w:val="24"/>
        </w:rPr>
        <w:t xml:space="preserve"> </w:t>
      </w:r>
      <w:r w:rsidR="00BE6F27">
        <w:rPr>
          <w:rStyle w:val="EndnoteReference"/>
          <w:rFonts w:eastAsia="Times New Roman" w:cs="Times New Roman"/>
          <w:sz w:val="24"/>
          <w:szCs w:val="24"/>
        </w:rPr>
        <w:endnoteReference w:id="78"/>
      </w:r>
      <w:r w:rsidR="00BE6F27" w:rsidRPr="00E275EC">
        <w:rPr>
          <w:rFonts w:eastAsia="Times New Roman" w:cs="Times New Roman"/>
          <w:sz w:val="24"/>
          <w:szCs w:val="24"/>
        </w:rPr>
        <w:t xml:space="preserve"> </w:t>
      </w:r>
      <w:r w:rsidRPr="00E275EC">
        <w:rPr>
          <w:rFonts w:eastAsia="Times New Roman" w:cs="Times New Roman"/>
          <w:sz w:val="24"/>
          <w:szCs w:val="24"/>
        </w:rPr>
        <w:t xml:space="preserve"> </w:t>
      </w:r>
    </w:p>
    <w:p w14:paraId="4A916C32" w14:textId="3BF14CFB" w:rsidR="00651E2D" w:rsidRPr="00E275EC" w:rsidRDefault="00981BC4" w:rsidP="00D05520">
      <w:pPr>
        <w:pStyle w:val="Normal1"/>
        <w:spacing w:line="480" w:lineRule="auto"/>
        <w:ind w:firstLine="720"/>
        <w:contextualSpacing/>
        <w:rPr>
          <w:sz w:val="24"/>
          <w:szCs w:val="24"/>
        </w:rPr>
      </w:pPr>
      <w:r w:rsidRPr="00E275EC">
        <w:rPr>
          <w:rFonts w:eastAsia="Times New Roman" w:cs="Times New Roman"/>
          <w:sz w:val="24"/>
          <w:szCs w:val="24"/>
        </w:rPr>
        <w:t xml:space="preserve">The foundation for education is general literacy. </w:t>
      </w:r>
      <w:proofErr w:type="spellStart"/>
      <w:r w:rsidRPr="00E275EC">
        <w:rPr>
          <w:rFonts w:eastAsia="Times New Roman" w:cs="Times New Roman"/>
          <w:sz w:val="24"/>
          <w:szCs w:val="24"/>
        </w:rPr>
        <w:t>Rajan</w:t>
      </w:r>
      <w:proofErr w:type="spellEnd"/>
      <w:r w:rsidRPr="00E275EC">
        <w:rPr>
          <w:rFonts w:eastAsia="Times New Roman" w:cs="Times New Roman"/>
          <w:sz w:val="24"/>
          <w:szCs w:val="24"/>
        </w:rPr>
        <w:t xml:space="preserve">, Kennedy &amp; King found that increased literacy is one of two major factors (the other being alleviation of poverty) </w:t>
      </w:r>
      <w:r w:rsidR="00A34013">
        <w:rPr>
          <w:rFonts w:eastAsia="Times New Roman" w:cs="Times New Roman"/>
          <w:sz w:val="24"/>
          <w:szCs w:val="24"/>
        </w:rPr>
        <w:t>needed to</w:t>
      </w:r>
      <w:r w:rsidR="00A34013" w:rsidRPr="00E275EC">
        <w:rPr>
          <w:rFonts w:eastAsia="Times New Roman" w:cs="Times New Roman"/>
          <w:sz w:val="24"/>
          <w:szCs w:val="24"/>
        </w:rPr>
        <w:t xml:space="preserve"> </w:t>
      </w:r>
      <w:r w:rsidRPr="00E275EC">
        <w:rPr>
          <w:rFonts w:eastAsia="Times New Roman" w:cs="Times New Roman"/>
          <w:sz w:val="24"/>
          <w:szCs w:val="24"/>
        </w:rPr>
        <w:t>impr</w:t>
      </w:r>
      <w:r w:rsidR="00057CF3">
        <w:rPr>
          <w:rFonts w:eastAsia="Times New Roman" w:cs="Times New Roman"/>
          <w:sz w:val="24"/>
          <w:szCs w:val="24"/>
        </w:rPr>
        <w:t>ov</w:t>
      </w:r>
      <w:r w:rsidR="00A34013">
        <w:rPr>
          <w:rFonts w:eastAsia="Times New Roman" w:cs="Times New Roman"/>
          <w:sz w:val="24"/>
          <w:szCs w:val="24"/>
        </w:rPr>
        <w:t>e</w:t>
      </w:r>
      <w:r w:rsidR="00057CF3">
        <w:rPr>
          <w:rFonts w:eastAsia="Times New Roman" w:cs="Times New Roman"/>
          <w:sz w:val="24"/>
          <w:szCs w:val="24"/>
        </w:rPr>
        <w:t xml:space="preserve"> public health throughout</w:t>
      </w:r>
      <w:r w:rsidRPr="00E275EC">
        <w:rPr>
          <w:rFonts w:eastAsia="Times New Roman" w:cs="Times New Roman"/>
          <w:sz w:val="24"/>
          <w:szCs w:val="24"/>
        </w:rPr>
        <w:t xml:space="preserve"> disparate populations</w:t>
      </w:r>
      <w:r w:rsidR="00BE6F27">
        <w:rPr>
          <w:rFonts w:eastAsia="Times New Roman" w:cs="Times New Roman"/>
          <w:sz w:val="24"/>
          <w:szCs w:val="24"/>
        </w:rPr>
        <w:t>.</w:t>
      </w:r>
      <w:r w:rsidR="00BE6F27">
        <w:rPr>
          <w:rStyle w:val="EndnoteReference"/>
          <w:rFonts w:eastAsia="Times New Roman" w:cs="Times New Roman"/>
          <w:sz w:val="24"/>
          <w:szCs w:val="24"/>
        </w:rPr>
        <w:endnoteReference w:id="79"/>
      </w:r>
      <w:r w:rsidR="00BE6F27" w:rsidRPr="00E275EC">
        <w:rPr>
          <w:rFonts w:eastAsia="Times New Roman" w:cs="Times New Roman"/>
          <w:sz w:val="24"/>
          <w:szCs w:val="24"/>
        </w:rPr>
        <w:t xml:space="preserve"> </w:t>
      </w:r>
      <w:r w:rsidRPr="00E275EC">
        <w:rPr>
          <w:rFonts w:eastAsia="Times New Roman" w:cs="Times New Roman"/>
          <w:sz w:val="24"/>
          <w:szCs w:val="24"/>
        </w:rPr>
        <w:t xml:space="preserve"> Literate adults have the ability to understand official written public health information like medical pamphlets, outbreak signage, or warning labels on tobacco products. Even if the adult population is mostly illiterate, educating children indirectly teaches parents, so education policy may be best suited </w:t>
      </w:r>
      <w:r w:rsidR="00CD4422">
        <w:rPr>
          <w:rFonts w:eastAsia="Times New Roman" w:cs="Times New Roman"/>
          <w:sz w:val="24"/>
          <w:szCs w:val="24"/>
        </w:rPr>
        <w:t>focusing on younger generations.</w:t>
      </w:r>
      <w:r w:rsidR="00BE6F27" w:rsidRPr="00BE6F27">
        <w:rPr>
          <w:rFonts w:eastAsia="Times New Roman" w:cs="Times New Roman"/>
          <w:color w:val="008000"/>
          <w:sz w:val="24"/>
          <w:szCs w:val="24"/>
          <w:vertAlign w:val="superscript"/>
        </w:rPr>
        <w:fldChar w:fldCharType="begin"/>
      </w:r>
      <w:r w:rsidR="00BE6F27" w:rsidRPr="00BE6F27">
        <w:rPr>
          <w:rFonts w:eastAsia="Times New Roman" w:cs="Times New Roman"/>
          <w:sz w:val="24"/>
          <w:szCs w:val="24"/>
          <w:vertAlign w:val="superscript"/>
        </w:rPr>
        <w:instrText xml:space="preserve"> NOTEREF _Ref442799044 \h </w:instrText>
      </w:r>
      <w:r w:rsidR="00BE6F27">
        <w:rPr>
          <w:rFonts w:eastAsia="Times New Roman" w:cs="Times New Roman"/>
          <w:color w:val="008000"/>
          <w:sz w:val="24"/>
          <w:szCs w:val="24"/>
          <w:vertAlign w:val="superscript"/>
        </w:rPr>
        <w:instrText xml:space="preserve"> \* MERGEFORMAT </w:instrText>
      </w:r>
      <w:r w:rsidR="00BE6F27" w:rsidRPr="00BE6F27">
        <w:rPr>
          <w:rFonts w:eastAsia="Times New Roman" w:cs="Times New Roman"/>
          <w:color w:val="008000"/>
          <w:sz w:val="24"/>
          <w:szCs w:val="24"/>
          <w:vertAlign w:val="superscript"/>
        </w:rPr>
      </w:r>
      <w:r w:rsidR="00BE6F27" w:rsidRPr="00BE6F27">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9</w:t>
      </w:r>
      <w:r w:rsidR="00BE6F27" w:rsidRPr="00BE6F27">
        <w:rPr>
          <w:rFonts w:eastAsia="Times New Roman" w:cs="Times New Roman"/>
          <w:color w:val="008000"/>
          <w:sz w:val="24"/>
          <w:szCs w:val="24"/>
          <w:vertAlign w:val="superscript"/>
        </w:rPr>
        <w:fldChar w:fldCharType="end"/>
      </w:r>
      <w:r w:rsidR="00CD4422" w:rsidRPr="00CD4422">
        <w:rPr>
          <w:rFonts w:eastAsia="Times New Roman" w:cs="Times New Roman"/>
          <w:color w:val="008000"/>
          <w:sz w:val="24"/>
          <w:szCs w:val="24"/>
        </w:rPr>
        <w:t xml:space="preserve"> </w:t>
      </w:r>
      <w:r w:rsidRPr="00E275EC">
        <w:rPr>
          <w:rFonts w:eastAsia="Times New Roman" w:cs="Times New Roman"/>
          <w:sz w:val="24"/>
          <w:szCs w:val="24"/>
        </w:rPr>
        <w:t>This underscores the importance of other foundational health needs, like electricity, clean water</w:t>
      </w:r>
      <w:r w:rsidR="00A34013">
        <w:rPr>
          <w:rFonts w:eastAsia="Times New Roman" w:cs="Times New Roman"/>
          <w:sz w:val="24"/>
          <w:szCs w:val="24"/>
        </w:rPr>
        <w:t>,</w:t>
      </w:r>
      <w:r w:rsidRPr="00E275EC">
        <w:rPr>
          <w:rFonts w:eastAsia="Times New Roman" w:cs="Times New Roman"/>
          <w:sz w:val="24"/>
          <w:szCs w:val="24"/>
        </w:rPr>
        <w:t xml:space="preserve"> and sanitation that contribute to decreased absenteeism from school and expand the opportunity for</w:t>
      </w:r>
      <w:r w:rsidR="003F173C">
        <w:rPr>
          <w:rFonts w:eastAsia="Times New Roman" w:cs="Times New Roman"/>
          <w:sz w:val="24"/>
          <w:szCs w:val="24"/>
        </w:rPr>
        <w:t xml:space="preserve"> women and </w:t>
      </w:r>
      <w:r w:rsidRPr="00E275EC">
        <w:rPr>
          <w:rFonts w:eastAsia="Times New Roman" w:cs="Times New Roman"/>
          <w:sz w:val="24"/>
          <w:szCs w:val="24"/>
        </w:rPr>
        <w:t>girls to receive an education.</w:t>
      </w:r>
    </w:p>
    <w:p w14:paraId="19D3F35D" w14:textId="77777777" w:rsidR="009D6543" w:rsidRDefault="009D6543" w:rsidP="00450FAC">
      <w:pPr>
        <w:pStyle w:val="Normal1"/>
        <w:spacing w:line="480" w:lineRule="auto"/>
        <w:contextualSpacing/>
        <w:rPr>
          <w:rFonts w:eastAsia="Times New Roman" w:cs="Times New Roman"/>
          <w:b/>
          <w:sz w:val="24"/>
          <w:szCs w:val="24"/>
        </w:rPr>
      </w:pPr>
    </w:p>
    <w:p w14:paraId="47F091AE" w14:textId="77777777" w:rsidR="00651E2D" w:rsidRPr="00E275EC" w:rsidRDefault="00981BC4" w:rsidP="00E44120">
      <w:pPr>
        <w:pStyle w:val="Normal1"/>
        <w:spacing w:line="480" w:lineRule="auto"/>
        <w:contextualSpacing/>
        <w:outlineLvl w:val="0"/>
        <w:rPr>
          <w:sz w:val="24"/>
          <w:szCs w:val="24"/>
        </w:rPr>
      </w:pPr>
      <w:r w:rsidRPr="00E275EC">
        <w:rPr>
          <w:rFonts w:eastAsia="Times New Roman" w:cs="Times New Roman"/>
          <w:b/>
          <w:sz w:val="24"/>
          <w:szCs w:val="24"/>
        </w:rPr>
        <w:lastRenderedPageBreak/>
        <w:t>Health Care Systems</w:t>
      </w:r>
    </w:p>
    <w:p w14:paraId="7311A00B" w14:textId="52232B67" w:rsidR="00651E2D" w:rsidRPr="00E275EC" w:rsidRDefault="00981BC4" w:rsidP="00450FAC">
      <w:pPr>
        <w:pStyle w:val="Normal1"/>
        <w:spacing w:line="480" w:lineRule="auto"/>
        <w:contextualSpacing/>
        <w:rPr>
          <w:sz w:val="24"/>
          <w:szCs w:val="24"/>
        </w:rPr>
      </w:pPr>
      <w:r w:rsidRPr="00E275EC">
        <w:rPr>
          <w:rFonts w:eastAsia="Times New Roman" w:cs="Times New Roman"/>
          <w:sz w:val="24"/>
          <w:szCs w:val="24"/>
        </w:rPr>
        <w:tab/>
        <w:t xml:space="preserve">Once the previously mentioned </w:t>
      </w:r>
      <w:r w:rsidR="005A3073">
        <w:rPr>
          <w:rFonts w:eastAsia="Times New Roman" w:cs="Times New Roman"/>
          <w:sz w:val="24"/>
          <w:szCs w:val="24"/>
        </w:rPr>
        <w:t xml:space="preserve">health </w:t>
      </w:r>
      <w:r w:rsidRPr="00E275EC">
        <w:rPr>
          <w:rFonts w:eastAsia="Times New Roman" w:cs="Times New Roman"/>
          <w:sz w:val="24"/>
          <w:szCs w:val="24"/>
        </w:rPr>
        <w:t xml:space="preserve">needs have been met, </w:t>
      </w:r>
      <w:r w:rsidR="002162E8">
        <w:rPr>
          <w:rFonts w:eastAsia="Times New Roman" w:cs="Times New Roman"/>
          <w:sz w:val="24"/>
          <w:szCs w:val="24"/>
        </w:rPr>
        <w:t xml:space="preserve">and education and literacy systems are in place, </w:t>
      </w:r>
      <w:r w:rsidRPr="00E275EC">
        <w:rPr>
          <w:rFonts w:eastAsia="Times New Roman" w:cs="Times New Roman"/>
          <w:sz w:val="24"/>
          <w:szCs w:val="24"/>
        </w:rPr>
        <w:t xml:space="preserve">policies should focus on </w:t>
      </w:r>
      <w:r w:rsidR="00BF7CE8">
        <w:rPr>
          <w:rFonts w:eastAsia="Times New Roman" w:cs="Times New Roman"/>
          <w:sz w:val="24"/>
          <w:szCs w:val="24"/>
        </w:rPr>
        <w:t>training and building</w:t>
      </w:r>
      <w:r w:rsidR="00BF7CE8" w:rsidRPr="00E275EC">
        <w:rPr>
          <w:rFonts w:eastAsia="Times New Roman" w:cs="Times New Roman"/>
          <w:sz w:val="24"/>
          <w:szCs w:val="24"/>
        </w:rPr>
        <w:t xml:space="preserve"> </w:t>
      </w:r>
      <w:r w:rsidRPr="00E275EC">
        <w:rPr>
          <w:rFonts w:eastAsia="Times New Roman" w:cs="Times New Roman"/>
          <w:sz w:val="24"/>
          <w:szCs w:val="24"/>
        </w:rPr>
        <w:t xml:space="preserve">the human and technological capital </w:t>
      </w:r>
      <w:r w:rsidR="005A3073">
        <w:rPr>
          <w:rFonts w:eastAsia="Times New Roman" w:cs="Times New Roman"/>
          <w:sz w:val="24"/>
          <w:szCs w:val="24"/>
        </w:rPr>
        <w:t xml:space="preserve">necessary to increase </w:t>
      </w:r>
      <w:r w:rsidRPr="00E275EC">
        <w:rPr>
          <w:rFonts w:eastAsia="Times New Roman" w:cs="Times New Roman"/>
          <w:sz w:val="24"/>
          <w:szCs w:val="24"/>
        </w:rPr>
        <w:t>health care</w:t>
      </w:r>
      <w:r w:rsidR="00E57649">
        <w:rPr>
          <w:rFonts w:eastAsia="Times New Roman" w:cs="Times New Roman"/>
          <w:sz w:val="24"/>
          <w:szCs w:val="24"/>
        </w:rPr>
        <w:t xml:space="preserve"> access</w:t>
      </w:r>
      <w:r w:rsidR="009D6543">
        <w:rPr>
          <w:rFonts w:eastAsia="Times New Roman" w:cs="Times New Roman"/>
          <w:sz w:val="24"/>
          <w:szCs w:val="24"/>
        </w:rPr>
        <w:t>.</w:t>
      </w:r>
      <w:r w:rsidR="00BE6F27" w:rsidRPr="00BE6F27">
        <w:rPr>
          <w:rStyle w:val="EndnoteReference"/>
          <w:rFonts w:eastAsia="Times New Roman" w:cs="Times New Roman"/>
          <w:sz w:val="24"/>
          <w:szCs w:val="24"/>
        </w:rPr>
        <w:t xml:space="preserve"> </w:t>
      </w:r>
      <w:r w:rsidR="00BE6F27">
        <w:rPr>
          <w:rStyle w:val="EndnoteReference"/>
          <w:rFonts w:eastAsia="Times New Roman" w:cs="Times New Roman"/>
          <w:sz w:val="24"/>
          <w:szCs w:val="24"/>
        </w:rPr>
        <w:endnoteReference w:id="80"/>
      </w:r>
      <w:r w:rsidR="00BE6F27" w:rsidRPr="00E275EC">
        <w:rPr>
          <w:rFonts w:eastAsia="Times New Roman" w:cs="Times New Roman"/>
          <w:sz w:val="24"/>
          <w:szCs w:val="24"/>
        </w:rPr>
        <w:t xml:space="preserve"> </w:t>
      </w:r>
      <w:r w:rsidRPr="00E275EC">
        <w:rPr>
          <w:rFonts w:eastAsia="Times New Roman" w:cs="Times New Roman"/>
          <w:sz w:val="24"/>
          <w:szCs w:val="24"/>
        </w:rPr>
        <w:t xml:space="preserve"> Building a trained health care workforce is a first step in the development of a health care system. Necessary human capital in the health care sector is built through appropriate education programs and long-term retention of qualified health care professionals</w:t>
      </w:r>
      <w:r w:rsidR="009D6543">
        <w:rPr>
          <w:rFonts w:eastAsia="Times New Roman" w:cs="Times New Roman"/>
          <w:sz w:val="24"/>
          <w:szCs w:val="24"/>
        </w:rPr>
        <w:t>.</w:t>
      </w:r>
      <w:r w:rsidR="00BE6F27" w:rsidRPr="00BE6F27">
        <w:rPr>
          <w:rStyle w:val="EndnoteReference"/>
          <w:rFonts w:eastAsia="Times New Roman" w:cs="Times New Roman"/>
          <w:sz w:val="24"/>
          <w:szCs w:val="24"/>
        </w:rPr>
        <w:t xml:space="preserve"> </w:t>
      </w:r>
      <w:bookmarkStart w:id="39" w:name="_Ref442869568"/>
      <w:r w:rsidR="00BE6F27" w:rsidRPr="00DE331A">
        <w:rPr>
          <w:rStyle w:val="EndnoteReference"/>
          <w:rFonts w:eastAsia="Times New Roman" w:cs="Times New Roman"/>
          <w:sz w:val="24"/>
          <w:szCs w:val="24"/>
        </w:rPr>
        <w:endnoteReference w:id="81"/>
      </w:r>
      <w:bookmarkEnd w:id="39"/>
      <w:r w:rsidR="00BE6F27" w:rsidRPr="00DE331A">
        <w:rPr>
          <w:rFonts w:eastAsia="Times New Roman" w:cs="Times New Roman"/>
          <w:sz w:val="24"/>
          <w:szCs w:val="24"/>
          <w:vertAlign w:val="superscript"/>
        </w:rPr>
        <w:t>,</w:t>
      </w:r>
      <w:r w:rsidR="00BE6F27" w:rsidRPr="00DE331A">
        <w:rPr>
          <w:rStyle w:val="EndnoteReference"/>
          <w:rFonts w:eastAsia="Times New Roman" w:cs="Times New Roman"/>
          <w:sz w:val="24"/>
          <w:szCs w:val="24"/>
        </w:rPr>
        <w:endnoteReference w:id="82"/>
      </w:r>
      <w:r w:rsidR="00BE6F27" w:rsidRPr="00DE331A">
        <w:rPr>
          <w:rFonts w:eastAsia="Times New Roman" w:cs="Times New Roman"/>
          <w:sz w:val="24"/>
          <w:szCs w:val="24"/>
          <w:vertAlign w:val="superscript"/>
        </w:rPr>
        <w:t>,</w:t>
      </w:r>
      <w:r w:rsidR="00BE6F27" w:rsidRPr="00DE331A">
        <w:rPr>
          <w:rStyle w:val="EndnoteReference"/>
          <w:rFonts w:eastAsia="Times New Roman" w:cs="Times New Roman"/>
          <w:sz w:val="24"/>
          <w:szCs w:val="24"/>
        </w:rPr>
        <w:endnoteReference w:id="83"/>
      </w:r>
      <w:r w:rsidR="00BE6F27" w:rsidRPr="00DE331A">
        <w:rPr>
          <w:rFonts w:eastAsia="Times New Roman" w:cs="Times New Roman"/>
          <w:sz w:val="24"/>
          <w:szCs w:val="24"/>
          <w:vertAlign w:val="superscript"/>
        </w:rPr>
        <w:t>,</w:t>
      </w:r>
      <w:bookmarkStart w:id="40" w:name="_Ref442869790"/>
      <w:r w:rsidR="00BE6F27" w:rsidRPr="00DE331A">
        <w:rPr>
          <w:rStyle w:val="EndnoteReference"/>
          <w:rFonts w:eastAsia="Times New Roman" w:cs="Times New Roman"/>
          <w:sz w:val="24"/>
          <w:szCs w:val="24"/>
        </w:rPr>
        <w:endnoteReference w:id="84"/>
      </w:r>
      <w:bookmarkEnd w:id="40"/>
      <w:r w:rsidR="00BE6F27" w:rsidRPr="00DE331A">
        <w:rPr>
          <w:rFonts w:eastAsia="Times New Roman" w:cs="Times New Roman"/>
          <w:sz w:val="24"/>
          <w:szCs w:val="24"/>
          <w:vertAlign w:val="superscript"/>
        </w:rPr>
        <w:t xml:space="preserve"> </w:t>
      </w:r>
      <w:r w:rsidRPr="00DE331A">
        <w:rPr>
          <w:rFonts w:eastAsia="Times New Roman" w:cs="Times New Roman"/>
          <w:sz w:val="24"/>
          <w:szCs w:val="24"/>
          <w:vertAlign w:val="superscript"/>
        </w:rPr>
        <w:t xml:space="preserve"> </w:t>
      </w:r>
      <w:r w:rsidRPr="00E275EC">
        <w:rPr>
          <w:rFonts w:eastAsia="Times New Roman" w:cs="Times New Roman"/>
          <w:sz w:val="24"/>
          <w:szCs w:val="24"/>
        </w:rPr>
        <w:t>The absence of strong accreditation and training programs are an obstacle policy-makers must address to ensure a baseline level of health care competency worldwide</w:t>
      </w:r>
      <w:r w:rsidR="00597DA4">
        <w:rPr>
          <w:rFonts w:eastAsia="Times New Roman" w:cs="Times New Roman"/>
          <w:sz w:val="24"/>
          <w:szCs w:val="24"/>
        </w:rPr>
        <w:t>.</w:t>
      </w:r>
      <w:r w:rsidR="00BE6F27" w:rsidRPr="00BE6F27">
        <w:rPr>
          <w:rStyle w:val="EndnoteReference"/>
          <w:rFonts w:eastAsia="Times New Roman" w:cs="Times New Roman"/>
          <w:sz w:val="24"/>
          <w:szCs w:val="24"/>
        </w:rPr>
        <w:t xml:space="preserve"> </w:t>
      </w:r>
      <w:r w:rsidR="00BE6F27">
        <w:rPr>
          <w:rFonts w:eastAsia="Times New Roman" w:cs="Times New Roman"/>
          <w:sz w:val="24"/>
          <w:szCs w:val="24"/>
        </w:rPr>
        <w:fldChar w:fldCharType="begin"/>
      </w:r>
      <w:r w:rsidR="00BE6F27">
        <w:rPr>
          <w:rStyle w:val="EndnoteReference"/>
          <w:rFonts w:eastAsia="Times New Roman" w:cs="Times New Roman"/>
          <w:sz w:val="24"/>
          <w:szCs w:val="24"/>
        </w:rPr>
        <w:instrText xml:space="preserve"> NOTEREF _Ref442869568 \h </w:instrText>
      </w:r>
      <w:r w:rsidR="00BE6F27">
        <w:rPr>
          <w:rFonts w:eastAsia="Times New Roman" w:cs="Times New Roman"/>
          <w:sz w:val="24"/>
          <w:szCs w:val="24"/>
        </w:rPr>
      </w:r>
      <w:r w:rsidR="00BE6F27">
        <w:rPr>
          <w:rFonts w:eastAsia="Times New Roman" w:cs="Times New Roman"/>
          <w:sz w:val="24"/>
          <w:szCs w:val="24"/>
        </w:rPr>
        <w:fldChar w:fldCharType="separate"/>
      </w:r>
      <w:r w:rsidR="00F41A24">
        <w:rPr>
          <w:rStyle w:val="EndnoteReference"/>
          <w:rFonts w:eastAsia="Times New Roman" w:cs="Times New Roman"/>
          <w:sz w:val="24"/>
          <w:szCs w:val="24"/>
        </w:rPr>
        <w:t>81</w:t>
      </w:r>
      <w:r w:rsidR="00BE6F27">
        <w:rPr>
          <w:rFonts w:eastAsia="Times New Roman" w:cs="Times New Roman"/>
          <w:sz w:val="24"/>
          <w:szCs w:val="24"/>
        </w:rPr>
        <w:fldChar w:fldCharType="end"/>
      </w:r>
      <w:r w:rsidR="00BE6F27">
        <w:rPr>
          <w:rFonts w:eastAsia="Times New Roman" w:cs="Times New Roman"/>
          <w:sz w:val="24"/>
          <w:szCs w:val="24"/>
        </w:rPr>
        <w:t>,</w:t>
      </w:r>
      <w:r w:rsidR="00BE6F27" w:rsidRPr="00DE331A">
        <w:rPr>
          <w:rStyle w:val="EndnoteReference"/>
          <w:rFonts w:eastAsia="Times New Roman" w:cs="Times New Roman"/>
          <w:sz w:val="24"/>
          <w:szCs w:val="24"/>
        </w:rPr>
        <w:endnoteReference w:id="85"/>
      </w:r>
      <w:r w:rsidR="00BE6F27" w:rsidRPr="00DE331A">
        <w:rPr>
          <w:rFonts w:eastAsia="Times New Roman" w:cs="Times New Roman"/>
          <w:sz w:val="24"/>
          <w:szCs w:val="24"/>
          <w:vertAlign w:val="superscript"/>
        </w:rPr>
        <w:t>,</w:t>
      </w:r>
      <w:r w:rsidR="00BE6F27" w:rsidRPr="00DE331A">
        <w:rPr>
          <w:rStyle w:val="EndnoteReference"/>
          <w:rFonts w:eastAsia="Times New Roman" w:cs="Times New Roman"/>
          <w:sz w:val="24"/>
          <w:szCs w:val="24"/>
        </w:rPr>
        <w:endnoteReference w:id="86"/>
      </w:r>
      <w:r w:rsidR="00BE6F27" w:rsidRPr="00DE331A">
        <w:rPr>
          <w:rFonts w:eastAsia="Times New Roman" w:cs="Times New Roman"/>
          <w:sz w:val="24"/>
          <w:szCs w:val="24"/>
          <w:vertAlign w:val="superscript"/>
        </w:rPr>
        <w:t>,</w:t>
      </w:r>
      <w:r w:rsidR="00BE6F27" w:rsidRPr="00DE331A">
        <w:rPr>
          <w:rStyle w:val="EndnoteReference"/>
          <w:rFonts w:eastAsia="Times New Roman" w:cs="Times New Roman"/>
          <w:sz w:val="24"/>
          <w:szCs w:val="24"/>
        </w:rPr>
        <w:endnoteReference w:id="87"/>
      </w:r>
      <w:r w:rsidR="00BE6F27" w:rsidRPr="00DE331A">
        <w:rPr>
          <w:rFonts w:eastAsia="Times New Roman" w:cs="Times New Roman"/>
          <w:sz w:val="24"/>
          <w:szCs w:val="24"/>
          <w:vertAlign w:val="superscript"/>
        </w:rPr>
        <w:t>,</w:t>
      </w:r>
      <w:bookmarkStart w:id="41" w:name="_Ref442870441"/>
      <w:r w:rsidR="00BE6F27">
        <w:rPr>
          <w:rStyle w:val="EndnoteReference"/>
          <w:rFonts w:eastAsia="Times New Roman" w:cs="Times New Roman"/>
          <w:sz w:val="24"/>
          <w:szCs w:val="24"/>
        </w:rPr>
        <w:endnoteReference w:id="88"/>
      </w:r>
      <w:bookmarkEnd w:id="41"/>
      <w:r w:rsidRPr="00E275EC">
        <w:rPr>
          <w:rFonts w:eastAsia="Times New Roman" w:cs="Times New Roman"/>
          <w:sz w:val="24"/>
          <w:szCs w:val="24"/>
        </w:rPr>
        <w:t xml:space="preserve"> Skilled worker retention can be a significant impediment to building a health care system, particularly in rural areas. Improving basic infrastructure (</w:t>
      </w:r>
      <w:r w:rsidRPr="005A3073">
        <w:rPr>
          <w:rFonts w:eastAsia="Times New Roman" w:cs="Times New Roman"/>
          <w:sz w:val="24"/>
          <w:szCs w:val="24"/>
        </w:rPr>
        <w:t>e.g.,</w:t>
      </w:r>
      <w:r w:rsidRPr="00E275EC">
        <w:rPr>
          <w:rFonts w:eastAsia="Times New Roman" w:cs="Times New Roman"/>
          <w:sz w:val="24"/>
          <w:szCs w:val="24"/>
        </w:rPr>
        <w:t xml:space="preserve"> access to </w:t>
      </w:r>
      <w:r w:rsidR="005A3073">
        <w:rPr>
          <w:rFonts w:eastAsia="Times New Roman" w:cs="Times New Roman"/>
          <w:sz w:val="24"/>
          <w:szCs w:val="24"/>
        </w:rPr>
        <w:t xml:space="preserve">shelter, potable water </w:t>
      </w:r>
      <w:r w:rsidRPr="00E275EC">
        <w:rPr>
          <w:rFonts w:eastAsia="Times New Roman" w:cs="Times New Roman"/>
          <w:sz w:val="24"/>
          <w:szCs w:val="24"/>
        </w:rPr>
        <w:t>electricity</w:t>
      </w:r>
      <w:r w:rsidR="005A3073">
        <w:rPr>
          <w:rFonts w:eastAsia="Times New Roman" w:cs="Times New Roman"/>
          <w:sz w:val="24"/>
          <w:szCs w:val="24"/>
        </w:rPr>
        <w:t>, and sanitation</w:t>
      </w:r>
      <w:r w:rsidRPr="00E275EC">
        <w:rPr>
          <w:rFonts w:eastAsia="Times New Roman" w:cs="Times New Roman"/>
          <w:sz w:val="24"/>
          <w:szCs w:val="24"/>
        </w:rPr>
        <w:t xml:space="preserve">) improves the quality of life for health care professionals and </w:t>
      </w:r>
      <w:r w:rsidR="00E57649">
        <w:rPr>
          <w:rFonts w:eastAsia="Times New Roman" w:cs="Times New Roman"/>
          <w:sz w:val="24"/>
          <w:szCs w:val="24"/>
        </w:rPr>
        <w:t>encourages</w:t>
      </w:r>
      <w:r w:rsidRPr="00E275EC">
        <w:rPr>
          <w:rFonts w:eastAsia="Times New Roman" w:cs="Times New Roman"/>
          <w:sz w:val="24"/>
          <w:szCs w:val="24"/>
        </w:rPr>
        <w:t xml:space="preserve"> their retention</w:t>
      </w:r>
      <w:r w:rsidR="00597DA4">
        <w:rPr>
          <w:rFonts w:eastAsia="Times New Roman" w:cs="Times New Roman"/>
          <w:sz w:val="24"/>
          <w:szCs w:val="24"/>
        </w:rPr>
        <w:t>.</w:t>
      </w:r>
      <w:r w:rsidR="00BE6F27" w:rsidRPr="00BE6F27">
        <w:rPr>
          <w:rStyle w:val="EndnoteReference"/>
          <w:rFonts w:eastAsia="Times New Roman" w:cs="Times New Roman"/>
          <w:sz w:val="24"/>
          <w:szCs w:val="24"/>
        </w:rPr>
        <w:t xml:space="preserve"> </w:t>
      </w:r>
      <w:r w:rsidR="00BE6F27" w:rsidRPr="00BE6F27">
        <w:rPr>
          <w:rStyle w:val="EndnoteReference"/>
          <w:rFonts w:eastAsia="Times New Roman" w:cs="Times New Roman"/>
          <w:sz w:val="24"/>
          <w:szCs w:val="24"/>
          <w:vertAlign w:val="baseline"/>
        </w:rPr>
        <w:fldChar w:fldCharType="begin"/>
      </w:r>
      <w:r w:rsidR="00BE6F27" w:rsidRPr="00BE6F27">
        <w:rPr>
          <w:rStyle w:val="EndnoteReference"/>
          <w:rFonts w:eastAsia="Times New Roman" w:cs="Times New Roman"/>
          <w:sz w:val="24"/>
          <w:szCs w:val="24"/>
          <w:vertAlign w:val="baseline"/>
        </w:rPr>
        <w:instrText xml:space="preserve"> NOTEREF _Ref442863424 \h </w:instrText>
      </w:r>
      <w:r w:rsidR="00BE6F27">
        <w:rPr>
          <w:rStyle w:val="EndnoteReference"/>
          <w:rFonts w:eastAsia="Times New Roman" w:cs="Times New Roman"/>
          <w:sz w:val="24"/>
          <w:szCs w:val="24"/>
          <w:vertAlign w:val="baseline"/>
        </w:rPr>
        <w:instrText xml:space="preserve"> \* MERGEFORMAT </w:instrText>
      </w:r>
      <w:r w:rsidR="00BE6F27" w:rsidRPr="00BE6F27">
        <w:rPr>
          <w:rStyle w:val="EndnoteReference"/>
          <w:rFonts w:eastAsia="Times New Roman" w:cs="Times New Roman"/>
          <w:sz w:val="24"/>
          <w:szCs w:val="24"/>
          <w:vertAlign w:val="baseline"/>
        </w:rPr>
      </w:r>
      <w:r w:rsidR="00BE6F27" w:rsidRPr="00BE6F27">
        <w:rPr>
          <w:rStyle w:val="EndnoteReference"/>
          <w:rFonts w:eastAsia="Times New Roman" w:cs="Times New Roman"/>
          <w:sz w:val="24"/>
          <w:szCs w:val="24"/>
          <w:vertAlign w:val="baseline"/>
        </w:rPr>
        <w:fldChar w:fldCharType="separate"/>
      </w:r>
      <w:r w:rsidR="00F41A24">
        <w:rPr>
          <w:rStyle w:val="EndnoteReference"/>
          <w:rFonts w:eastAsia="Times New Roman" w:cs="Times New Roman"/>
          <w:sz w:val="24"/>
          <w:szCs w:val="24"/>
          <w:vertAlign w:val="baseline"/>
        </w:rPr>
        <w:t>37</w:t>
      </w:r>
      <w:r w:rsidR="00BE6F27" w:rsidRPr="00BE6F27">
        <w:rPr>
          <w:rStyle w:val="EndnoteReference"/>
          <w:rFonts w:eastAsia="Times New Roman" w:cs="Times New Roman"/>
          <w:sz w:val="24"/>
          <w:szCs w:val="24"/>
          <w:vertAlign w:val="baseline"/>
        </w:rPr>
        <w:fldChar w:fldCharType="end"/>
      </w:r>
      <w:r w:rsidR="00BE6F27" w:rsidRPr="00BE6F27">
        <w:rPr>
          <w:rFonts w:eastAsia="Times New Roman" w:cs="Times New Roman"/>
          <w:sz w:val="24"/>
          <w:szCs w:val="24"/>
        </w:rPr>
        <w:t>,</w:t>
      </w:r>
      <w:r w:rsidR="00BE6F27" w:rsidRPr="00BE6F27">
        <w:rPr>
          <w:rStyle w:val="EndnoteReference"/>
          <w:rFonts w:eastAsia="Times New Roman" w:cs="Times New Roman"/>
          <w:sz w:val="24"/>
          <w:szCs w:val="24"/>
          <w:vertAlign w:val="baseline"/>
        </w:rPr>
        <w:endnoteReference w:id="89"/>
      </w:r>
    </w:p>
    <w:p w14:paraId="76609995" w14:textId="4BEE2482" w:rsidR="00F15D9F" w:rsidRDefault="00981BC4" w:rsidP="00450FAC">
      <w:pPr>
        <w:pStyle w:val="Normal1"/>
        <w:spacing w:line="480" w:lineRule="auto"/>
        <w:contextualSpacing/>
        <w:rPr>
          <w:rFonts w:eastAsia="Times New Roman" w:cs="Times New Roman"/>
          <w:sz w:val="24"/>
          <w:szCs w:val="24"/>
        </w:rPr>
      </w:pPr>
      <w:r w:rsidRPr="00E275EC">
        <w:rPr>
          <w:rFonts w:eastAsia="Times New Roman" w:cs="Times New Roman"/>
          <w:sz w:val="24"/>
          <w:szCs w:val="24"/>
        </w:rPr>
        <w:tab/>
        <w:t>Supplying trained workforces with necessary tools and medicines to treat patients can be challenging when reliable medical supply chain infrastructures are not in place. Developing countries frequently expe</w:t>
      </w:r>
      <w:r w:rsidR="007D5590">
        <w:rPr>
          <w:rFonts w:eastAsia="Times New Roman" w:cs="Times New Roman"/>
          <w:sz w:val="24"/>
          <w:szCs w:val="24"/>
        </w:rPr>
        <w:t>rience local and national drug shortages</w:t>
      </w:r>
      <w:r w:rsidRPr="00E275EC">
        <w:rPr>
          <w:rFonts w:eastAsia="Times New Roman" w:cs="Times New Roman"/>
          <w:sz w:val="24"/>
          <w:szCs w:val="24"/>
        </w:rPr>
        <w:t xml:space="preserve"> in which patients cannot access lifesaving drugs</w:t>
      </w:r>
      <w:r w:rsidR="00597DA4">
        <w:rPr>
          <w:rFonts w:eastAsia="Times New Roman" w:cs="Times New Roman"/>
          <w:sz w:val="24"/>
          <w:szCs w:val="24"/>
        </w:rPr>
        <w:t>.</w:t>
      </w:r>
      <w:r w:rsidR="00BE6F27" w:rsidRPr="00BE6F27">
        <w:rPr>
          <w:rStyle w:val="EndnoteReference"/>
          <w:rFonts w:eastAsia="Times New Roman" w:cs="Times New Roman"/>
          <w:sz w:val="24"/>
          <w:szCs w:val="24"/>
        </w:rPr>
        <w:t xml:space="preserve"> </w:t>
      </w:r>
      <w:r w:rsidR="00BE6F27">
        <w:rPr>
          <w:rStyle w:val="EndnoteReference"/>
          <w:rFonts w:eastAsia="Times New Roman" w:cs="Times New Roman"/>
          <w:sz w:val="24"/>
          <w:szCs w:val="24"/>
        </w:rPr>
        <w:endnoteReference w:id="90"/>
      </w:r>
      <w:r w:rsidRPr="00E275EC">
        <w:rPr>
          <w:rFonts w:eastAsia="Times New Roman" w:cs="Times New Roman"/>
          <w:sz w:val="24"/>
          <w:szCs w:val="24"/>
        </w:rPr>
        <w:t xml:space="preserve"> In some countries, routine and cheap equipment, like chest tubes for trauma victims or ultrasound gel, are not sufficiently stocked in medical supply reserves and frequently run out</w:t>
      </w:r>
      <w:r w:rsidR="00597DA4">
        <w:rPr>
          <w:rFonts w:eastAsia="Times New Roman" w:cs="Times New Roman"/>
          <w:sz w:val="24"/>
          <w:szCs w:val="24"/>
        </w:rPr>
        <w:t>.</w:t>
      </w:r>
      <w:r w:rsidR="00BE6F27" w:rsidRPr="00BE6F27">
        <w:rPr>
          <w:rStyle w:val="EndnoteReference"/>
          <w:rFonts w:eastAsia="Times New Roman" w:cs="Times New Roman"/>
          <w:sz w:val="24"/>
          <w:szCs w:val="24"/>
        </w:rPr>
        <w:t xml:space="preserve"> </w:t>
      </w:r>
      <w:r w:rsidR="00BE6F27">
        <w:rPr>
          <w:rFonts w:eastAsia="Times New Roman" w:cs="Times New Roman"/>
          <w:sz w:val="24"/>
          <w:szCs w:val="24"/>
          <w:vertAlign w:val="superscript"/>
        </w:rPr>
        <w:fldChar w:fldCharType="begin"/>
      </w:r>
      <w:r w:rsidR="00BE6F27">
        <w:rPr>
          <w:rFonts w:eastAsia="Times New Roman" w:cs="Times New Roman"/>
          <w:sz w:val="24"/>
          <w:szCs w:val="24"/>
          <w:vertAlign w:val="superscript"/>
        </w:rPr>
        <w:instrText xml:space="preserve"> NOTEREF _Ref442869790 \h </w:instrText>
      </w:r>
      <w:r w:rsidR="00BE6F27">
        <w:rPr>
          <w:rFonts w:eastAsia="Times New Roman" w:cs="Times New Roman"/>
          <w:sz w:val="24"/>
          <w:szCs w:val="24"/>
          <w:vertAlign w:val="superscript"/>
        </w:rPr>
      </w:r>
      <w:r w:rsidR="00BE6F27">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84</w:t>
      </w:r>
      <w:r w:rsidR="00BE6F27">
        <w:rPr>
          <w:rFonts w:eastAsia="Times New Roman" w:cs="Times New Roman"/>
          <w:sz w:val="24"/>
          <w:szCs w:val="24"/>
          <w:vertAlign w:val="superscript"/>
        </w:rPr>
        <w:fldChar w:fldCharType="end"/>
      </w:r>
      <w:r w:rsidR="00BE6F27">
        <w:rPr>
          <w:rFonts w:eastAsia="Times New Roman" w:cs="Times New Roman"/>
          <w:sz w:val="24"/>
          <w:szCs w:val="24"/>
          <w:vertAlign w:val="superscript"/>
        </w:rPr>
        <w:t>,</w:t>
      </w:r>
      <w:bookmarkStart w:id="42" w:name="_Ref442869905"/>
      <w:r w:rsidR="00BE6F27" w:rsidRPr="00DE331A">
        <w:rPr>
          <w:rStyle w:val="EndnoteReference"/>
          <w:rFonts w:eastAsia="Times New Roman" w:cs="Times New Roman"/>
          <w:sz w:val="24"/>
          <w:szCs w:val="24"/>
        </w:rPr>
        <w:endnoteReference w:id="91"/>
      </w:r>
      <w:bookmarkEnd w:id="42"/>
      <w:r w:rsidRPr="00597DA4">
        <w:rPr>
          <w:rFonts w:eastAsia="Times New Roman" w:cs="Times New Roman"/>
          <w:color w:val="008000"/>
          <w:sz w:val="24"/>
          <w:szCs w:val="24"/>
        </w:rPr>
        <w:t xml:space="preserve"> </w:t>
      </w:r>
      <w:r w:rsidRPr="00E275EC">
        <w:rPr>
          <w:rFonts w:eastAsia="Times New Roman" w:cs="Times New Roman"/>
          <w:sz w:val="24"/>
          <w:szCs w:val="24"/>
        </w:rPr>
        <w:t xml:space="preserve">Policy </w:t>
      </w:r>
      <w:r w:rsidR="007D5590">
        <w:rPr>
          <w:rFonts w:eastAsia="Times New Roman" w:cs="Times New Roman"/>
          <w:sz w:val="24"/>
          <w:szCs w:val="24"/>
        </w:rPr>
        <w:t xml:space="preserve">should aim at </w:t>
      </w:r>
      <w:r w:rsidR="00A76888">
        <w:rPr>
          <w:rFonts w:eastAsia="Times New Roman" w:cs="Times New Roman"/>
          <w:sz w:val="24"/>
          <w:szCs w:val="24"/>
        </w:rPr>
        <w:t>emboldening</w:t>
      </w:r>
      <w:r w:rsidRPr="00E275EC">
        <w:rPr>
          <w:rFonts w:eastAsia="Times New Roman" w:cs="Times New Roman"/>
          <w:sz w:val="24"/>
          <w:szCs w:val="24"/>
        </w:rPr>
        <w:t xml:space="preserve"> </w:t>
      </w:r>
      <w:r w:rsidR="00A76888">
        <w:rPr>
          <w:rFonts w:eastAsia="Times New Roman" w:cs="Times New Roman"/>
          <w:sz w:val="24"/>
          <w:szCs w:val="24"/>
        </w:rPr>
        <w:t xml:space="preserve">the </w:t>
      </w:r>
      <w:r w:rsidRPr="00E275EC">
        <w:rPr>
          <w:rFonts w:eastAsia="Times New Roman" w:cs="Times New Roman"/>
          <w:sz w:val="24"/>
          <w:szCs w:val="24"/>
        </w:rPr>
        <w:t xml:space="preserve">private and public sectors </w:t>
      </w:r>
      <w:r w:rsidR="00A76888">
        <w:rPr>
          <w:rFonts w:eastAsia="Times New Roman" w:cs="Times New Roman"/>
          <w:sz w:val="24"/>
          <w:szCs w:val="24"/>
        </w:rPr>
        <w:t>to collaborate to create</w:t>
      </w:r>
      <w:r w:rsidRPr="00E275EC">
        <w:rPr>
          <w:rFonts w:eastAsia="Times New Roman" w:cs="Times New Roman"/>
          <w:sz w:val="24"/>
          <w:szCs w:val="24"/>
        </w:rPr>
        <w:t xml:space="preserve"> reliable supply chains</w:t>
      </w:r>
      <w:r w:rsidR="00A76888">
        <w:rPr>
          <w:rFonts w:eastAsia="Times New Roman" w:cs="Times New Roman"/>
          <w:sz w:val="24"/>
          <w:szCs w:val="24"/>
        </w:rPr>
        <w:t xml:space="preserve"> for critical </w:t>
      </w:r>
      <w:r w:rsidR="00B8705C">
        <w:rPr>
          <w:rFonts w:eastAsia="Times New Roman" w:cs="Times New Roman"/>
          <w:sz w:val="24"/>
          <w:szCs w:val="24"/>
        </w:rPr>
        <w:t>drugs and medical supplies</w:t>
      </w:r>
      <w:r w:rsidRPr="00E275EC">
        <w:rPr>
          <w:rFonts w:eastAsia="Times New Roman" w:cs="Times New Roman"/>
          <w:sz w:val="24"/>
          <w:szCs w:val="24"/>
        </w:rPr>
        <w:t>.</w:t>
      </w:r>
    </w:p>
    <w:p w14:paraId="72F0EAC1" w14:textId="3374D9C4" w:rsidR="00F15D9F" w:rsidRPr="00F15D9F" w:rsidRDefault="00F15D9F" w:rsidP="00E44120">
      <w:pPr>
        <w:pStyle w:val="Normal1"/>
        <w:spacing w:line="480" w:lineRule="auto"/>
        <w:contextualSpacing/>
        <w:outlineLvl w:val="0"/>
        <w:rPr>
          <w:b/>
          <w:sz w:val="24"/>
          <w:szCs w:val="24"/>
        </w:rPr>
      </w:pPr>
      <w:r w:rsidRPr="00225413">
        <w:rPr>
          <w:b/>
          <w:sz w:val="24"/>
          <w:szCs w:val="24"/>
        </w:rPr>
        <w:t>Medical Technology</w:t>
      </w:r>
    </w:p>
    <w:p w14:paraId="76E5E9F3" w14:textId="5D9A3A42" w:rsidR="00DE331A" w:rsidRPr="00B14BA2" w:rsidRDefault="00981BC4" w:rsidP="00450FAC">
      <w:pPr>
        <w:pStyle w:val="Normal1"/>
        <w:spacing w:line="480" w:lineRule="auto"/>
        <w:contextualSpacing/>
        <w:rPr>
          <w:rFonts w:eastAsia="Times New Roman" w:cs="Times New Roman"/>
          <w:color w:val="008000"/>
          <w:sz w:val="24"/>
          <w:szCs w:val="24"/>
          <w:vertAlign w:val="superscript"/>
        </w:rPr>
      </w:pPr>
      <w:r w:rsidRPr="00E275EC">
        <w:rPr>
          <w:rFonts w:eastAsia="Times New Roman" w:cs="Times New Roman"/>
          <w:sz w:val="24"/>
          <w:szCs w:val="24"/>
        </w:rPr>
        <w:lastRenderedPageBreak/>
        <w:tab/>
        <w:t xml:space="preserve">Government organizations can contribute to improving the overall health care system of their country </w:t>
      </w:r>
      <w:r w:rsidR="008413B2">
        <w:rPr>
          <w:rFonts w:eastAsia="Times New Roman" w:cs="Times New Roman"/>
          <w:sz w:val="24"/>
          <w:szCs w:val="24"/>
        </w:rPr>
        <w:t>through research, education,</w:t>
      </w:r>
      <w:r w:rsidRPr="00E275EC">
        <w:rPr>
          <w:rFonts w:eastAsia="Times New Roman" w:cs="Times New Roman"/>
          <w:sz w:val="24"/>
          <w:szCs w:val="24"/>
        </w:rPr>
        <w:t xml:space="preserve"> financing</w:t>
      </w:r>
      <w:r w:rsidR="008413B2">
        <w:rPr>
          <w:rFonts w:eastAsia="Times New Roman" w:cs="Times New Roman"/>
          <w:sz w:val="24"/>
          <w:szCs w:val="24"/>
        </w:rPr>
        <w:t>, and technology development</w:t>
      </w:r>
      <w:r w:rsidRPr="00E275EC">
        <w:rPr>
          <w:rFonts w:eastAsia="Times New Roman" w:cs="Times New Roman"/>
          <w:sz w:val="24"/>
          <w:szCs w:val="24"/>
        </w:rPr>
        <w:t>.</w:t>
      </w:r>
      <w:r w:rsidR="00C944A8">
        <w:rPr>
          <w:rFonts w:eastAsia="Times New Roman" w:cs="Times New Roman"/>
          <w:sz w:val="24"/>
          <w:szCs w:val="24"/>
        </w:rPr>
        <w:t xml:space="preserve"> An educated and trained workforce within a sustainable healthcare system require</w:t>
      </w:r>
      <w:r w:rsidR="00BF7CE8">
        <w:rPr>
          <w:rFonts w:eastAsia="Times New Roman" w:cs="Times New Roman"/>
          <w:sz w:val="24"/>
          <w:szCs w:val="24"/>
        </w:rPr>
        <w:t>s</w:t>
      </w:r>
      <w:r w:rsidR="00C944A8">
        <w:rPr>
          <w:rFonts w:eastAsia="Times New Roman" w:cs="Times New Roman"/>
          <w:sz w:val="24"/>
          <w:szCs w:val="24"/>
        </w:rPr>
        <w:t xml:space="preserve"> </w:t>
      </w:r>
      <w:r w:rsidR="00BF7CE8">
        <w:rPr>
          <w:rFonts w:eastAsia="Times New Roman" w:cs="Times New Roman"/>
          <w:sz w:val="24"/>
          <w:szCs w:val="24"/>
        </w:rPr>
        <w:t>sustained funding</w:t>
      </w:r>
      <w:r w:rsidR="00C944A8">
        <w:rPr>
          <w:rFonts w:eastAsia="Times New Roman" w:cs="Times New Roman"/>
          <w:sz w:val="24"/>
          <w:szCs w:val="24"/>
        </w:rPr>
        <w:t xml:space="preserve"> to develop and thrive. </w:t>
      </w:r>
      <w:r w:rsidRPr="00E275EC">
        <w:rPr>
          <w:rFonts w:eastAsia="Times New Roman" w:cs="Times New Roman"/>
          <w:sz w:val="24"/>
          <w:szCs w:val="24"/>
        </w:rPr>
        <w:t xml:space="preserve">Informed allocation of funds to treatment and vaccine research programs, </w:t>
      </w:r>
      <w:r w:rsidR="00B12677">
        <w:rPr>
          <w:rFonts w:eastAsia="Times New Roman" w:cs="Times New Roman"/>
          <w:sz w:val="24"/>
          <w:szCs w:val="24"/>
        </w:rPr>
        <w:t xml:space="preserve">and </w:t>
      </w:r>
      <w:r w:rsidR="00E57649">
        <w:rPr>
          <w:rFonts w:eastAsia="Times New Roman" w:cs="Times New Roman"/>
          <w:sz w:val="24"/>
          <w:szCs w:val="24"/>
        </w:rPr>
        <w:t xml:space="preserve">the development of </w:t>
      </w:r>
      <w:r w:rsidR="008413B2">
        <w:rPr>
          <w:rFonts w:eastAsia="Times New Roman" w:cs="Times New Roman"/>
          <w:sz w:val="24"/>
          <w:szCs w:val="24"/>
        </w:rPr>
        <w:t>medical device</w:t>
      </w:r>
      <w:r w:rsidR="00DE07E0">
        <w:rPr>
          <w:rFonts w:eastAsia="Times New Roman" w:cs="Times New Roman"/>
          <w:sz w:val="24"/>
          <w:szCs w:val="24"/>
        </w:rPr>
        <w:t>s</w:t>
      </w:r>
      <w:r w:rsidR="00B12677">
        <w:rPr>
          <w:rFonts w:eastAsia="Times New Roman" w:cs="Times New Roman"/>
          <w:sz w:val="24"/>
          <w:szCs w:val="24"/>
        </w:rPr>
        <w:t xml:space="preserve"> </w:t>
      </w:r>
      <w:r w:rsidRPr="00E275EC">
        <w:rPr>
          <w:rFonts w:eastAsia="Times New Roman" w:cs="Times New Roman"/>
          <w:sz w:val="24"/>
          <w:szCs w:val="24"/>
        </w:rPr>
        <w:t>and biosurveillance system</w:t>
      </w:r>
      <w:r w:rsidR="00E57649">
        <w:rPr>
          <w:rFonts w:eastAsia="Times New Roman" w:cs="Times New Roman"/>
          <w:sz w:val="24"/>
          <w:szCs w:val="24"/>
        </w:rPr>
        <w:t>s</w:t>
      </w:r>
      <w:r w:rsidRPr="00E275EC">
        <w:rPr>
          <w:rFonts w:eastAsia="Times New Roman" w:cs="Times New Roman"/>
          <w:sz w:val="24"/>
          <w:szCs w:val="24"/>
        </w:rPr>
        <w:t xml:space="preserve"> </w:t>
      </w:r>
      <w:r w:rsidR="008413B2">
        <w:rPr>
          <w:rFonts w:eastAsia="Times New Roman" w:cs="Times New Roman"/>
          <w:sz w:val="24"/>
          <w:szCs w:val="24"/>
        </w:rPr>
        <w:t xml:space="preserve">is necessary to advance </w:t>
      </w:r>
      <w:r w:rsidRPr="00E275EC">
        <w:rPr>
          <w:rFonts w:eastAsia="Times New Roman" w:cs="Times New Roman"/>
          <w:sz w:val="24"/>
          <w:szCs w:val="24"/>
        </w:rPr>
        <w:t>public health</w:t>
      </w:r>
      <w:r w:rsidR="00DE07E0">
        <w:rPr>
          <w:rFonts w:eastAsia="Times New Roman" w:cs="Times New Roman"/>
          <w:sz w:val="24"/>
          <w:szCs w:val="24"/>
        </w:rPr>
        <w:t xml:space="preserve"> </w:t>
      </w:r>
      <w:r w:rsidRPr="00E275EC">
        <w:rPr>
          <w:rFonts w:eastAsia="Times New Roman" w:cs="Times New Roman"/>
          <w:sz w:val="24"/>
          <w:szCs w:val="24"/>
        </w:rPr>
        <w:t>system</w:t>
      </w:r>
      <w:r w:rsidR="008413B2">
        <w:rPr>
          <w:rFonts w:eastAsia="Times New Roman" w:cs="Times New Roman"/>
          <w:sz w:val="24"/>
          <w:szCs w:val="24"/>
        </w:rPr>
        <w:t>s</w:t>
      </w:r>
      <w:r w:rsidR="00597DA4" w:rsidRPr="00B14BA2">
        <w:rPr>
          <w:rFonts w:eastAsia="Times New Roman" w:cs="Times New Roman"/>
          <w:sz w:val="24"/>
          <w:szCs w:val="24"/>
          <w:vertAlign w:val="superscript"/>
        </w:rPr>
        <w:t>.</w:t>
      </w:r>
      <w:r w:rsidR="00B14BA2" w:rsidRPr="00B14BA2">
        <w:rPr>
          <w:rFonts w:eastAsia="Times New Roman" w:cs="Times New Roman"/>
          <w:sz w:val="24"/>
          <w:szCs w:val="24"/>
          <w:vertAlign w:val="superscript"/>
        </w:rPr>
        <w:t xml:space="preserve"> </w:t>
      </w:r>
      <w:r w:rsidR="00B14BA2" w:rsidRPr="00B14BA2">
        <w:rPr>
          <w:rFonts w:eastAsia="Times New Roman" w:cs="Times New Roman"/>
          <w:sz w:val="24"/>
          <w:szCs w:val="24"/>
          <w:vertAlign w:val="superscript"/>
        </w:rPr>
        <w:fldChar w:fldCharType="begin"/>
      </w:r>
      <w:r w:rsidR="00B14BA2" w:rsidRPr="00B14BA2">
        <w:rPr>
          <w:rFonts w:eastAsia="Times New Roman" w:cs="Times New Roman"/>
          <w:sz w:val="24"/>
          <w:szCs w:val="24"/>
          <w:vertAlign w:val="superscript"/>
        </w:rPr>
        <w:instrText xml:space="preserve"> NOTEREF _Ref442868650 \h </w:instrText>
      </w:r>
      <w:r w:rsidR="00B14BA2">
        <w:rPr>
          <w:rFonts w:eastAsia="Times New Roman" w:cs="Times New Roman"/>
          <w:sz w:val="24"/>
          <w:szCs w:val="24"/>
          <w:vertAlign w:val="superscript"/>
        </w:rPr>
        <w:instrText xml:space="preserve"> \* MERGEFORMAT </w:instrText>
      </w:r>
      <w:r w:rsidR="00B14BA2" w:rsidRPr="00B14BA2">
        <w:rPr>
          <w:rFonts w:eastAsia="Times New Roman" w:cs="Times New Roman"/>
          <w:sz w:val="24"/>
          <w:szCs w:val="24"/>
          <w:vertAlign w:val="superscript"/>
        </w:rPr>
      </w:r>
      <w:r w:rsidR="00B14BA2" w:rsidRPr="00B14BA2">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76</w:t>
      </w:r>
      <w:r w:rsidR="00B14BA2" w:rsidRPr="00B14BA2">
        <w:rPr>
          <w:rFonts w:eastAsia="Times New Roman" w:cs="Times New Roman"/>
          <w:sz w:val="24"/>
          <w:szCs w:val="24"/>
          <w:vertAlign w:val="superscript"/>
        </w:rPr>
        <w:fldChar w:fldCharType="end"/>
      </w:r>
      <w:r w:rsidR="00B14BA2" w:rsidRPr="00B14BA2">
        <w:rPr>
          <w:rFonts w:eastAsia="Times New Roman" w:cs="Times New Roman"/>
          <w:sz w:val="24"/>
          <w:szCs w:val="24"/>
          <w:vertAlign w:val="superscript"/>
        </w:rPr>
        <w:t>,</w:t>
      </w:r>
      <w:r w:rsidR="00B14BA2" w:rsidRPr="00B14BA2">
        <w:rPr>
          <w:rFonts w:eastAsia="Times New Roman" w:cs="Times New Roman"/>
          <w:sz w:val="24"/>
          <w:szCs w:val="24"/>
          <w:vertAlign w:val="superscript"/>
        </w:rPr>
        <w:fldChar w:fldCharType="begin"/>
      </w:r>
      <w:r w:rsidR="00B14BA2" w:rsidRPr="00B14BA2">
        <w:rPr>
          <w:rFonts w:eastAsia="Times New Roman" w:cs="Times New Roman"/>
          <w:sz w:val="24"/>
          <w:szCs w:val="24"/>
          <w:vertAlign w:val="superscript"/>
        </w:rPr>
        <w:instrText xml:space="preserve"> NOTEREF _Ref442869568 \h </w:instrText>
      </w:r>
      <w:r w:rsidR="00B14BA2">
        <w:rPr>
          <w:rFonts w:eastAsia="Times New Roman" w:cs="Times New Roman"/>
          <w:sz w:val="24"/>
          <w:szCs w:val="24"/>
          <w:vertAlign w:val="superscript"/>
        </w:rPr>
        <w:instrText xml:space="preserve"> \* MERGEFORMAT </w:instrText>
      </w:r>
      <w:r w:rsidR="00B14BA2" w:rsidRPr="00B14BA2">
        <w:rPr>
          <w:rFonts w:eastAsia="Times New Roman" w:cs="Times New Roman"/>
          <w:sz w:val="24"/>
          <w:szCs w:val="24"/>
          <w:vertAlign w:val="superscript"/>
        </w:rPr>
      </w:r>
      <w:r w:rsidR="00B14BA2" w:rsidRPr="00B14BA2">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81</w:t>
      </w:r>
      <w:r w:rsidR="00B14BA2" w:rsidRPr="00B14BA2">
        <w:rPr>
          <w:rFonts w:eastAsia="Times New Roman" w:cs="Times New Roman"/>
          <w:sz w:val="24"/>
          <w:szCs w:val="24"/>
          <w:vertAlign w:val="superscript"/>
        </w:rPr>
        <w:fldChar w:fldCharType="end"/>
      </w:r>
      <w:r w:rsidR="00B14BA2" w:rsidRPr="00B14BA2">
        <w:rPr>
          <w:rFonts w:eastAsia="Times New Roman" w:cs="Times New Roman"/>
          <w:sz w:val="24"/>
          <w:szCs w:val="24"/>
          <w:vertAlign w:val="superscript"/>
        </w:rPr>
        <w:t>,</w:t>
      </w:r>
      <w:r w:rsidR="00B14BA2" w:rsidRPr="00B14BA2">
        <w:rPr>
          <w:rFonts w:eastAsia="Times New Roman" w:cs="Times New Roman"/>
          <w:sz w:val="24"/>
          <w:szCs w:val="24"/>
          <w:vertAlign w:val="superscript"/>
        </w:rPr>
        <w:fldChar w:fldCharType="begin"/>
      </w:r>
      <w:r w:rsidR="00B14BA2" w:rsidRPr="00B14BA2">
        <w:rPr>
          <w:rFonts w:eastAsia="Times New Roman" w:cs="Times New Roman"/>
          <w:sz w:val="24"/>
          <w:szCs w:val="24"/>
          <w:vertAlign w:val="superscript"/>
        </w:rPr>
        <w:instrText xml:space="preserve"> NOTEREF _Ref442870441 \h </w:instrText>
      </w:r>
      <w:r w:rsidR="00B14BA2">
        <w:rPr>
          <w:rFonts w:eastAsia="Times New Roman" w:cs="Times New Roman"/>
          <w:sz w:val="24"/>
          <w:szCs w:val="24"/>
          <w:vertAlign w:val="superscript"/>
        </w:rPr>
        <w:instrText xml:space="preserve"> \* MERGEFORMAT </w:instrText>
      </w:r>
      <w:r w:rsidR="00B14BA2" w:rsidRPr="00B14BA2">
        <w:rPr>
          <w:rFonts w:eastAsia="Times New Roman" w:cs="Times New Roman"/>
          <w:sz w:val="24"/>
          <w:szCs w:val="24"/>
          <w:vertAlign w:val="superscript"/>
        </w:rPr>
      </w:r>
      <w:r w:rsidR="00B14BA2" w:rsidRPr="00B14BA2">
        <w:rPr>
          <w:rFonts w:eastAsia="Times New Roman" w:cs="Times New Roman"/>
          <w:sz w:val="24"/>
          <w:szCs w:val="24"/>
          <w:vertAlign w:val="superscript"/>
        </w:rPr>
        <w:fldChar w:fldCharType="separate"/>
      </w:r>
      <w:r w:rsidR="00F41A24">
        <w:rPr>
          <w:rFonts w:eastAsia="Times New Roman" w:cs="Times New Roman"/>
          <w:sz w:val="24"/>
          <w:szCs w:val="24"/>
          <w:vertAlign w:val="superscript"/>
        </w:rPr>
        <w:t>88</w:t>
      </w:r>
      <w:r w:rsidR="00B14BA2" w:rsidRPr="00B14BA2">
        <w:rPr>
          <w:rFonts w:eastAsia="Times New Roman" w:cs="Times New Roman"/>
          <w:sz w:val="24"/>
          <w:szCs w:val="24"/>
          <w:vertAlign w:val="superscript"/>
        </w:rPr>
        <w:fldChar w:fldCharType="end"/>
      </w:r>
      <w:r w:rsidR="00B14BA2" w:rsidRPr="00B14BA2">
        <w:rPr>
          <w:rFonts w:eastAsia="Times New Roman" w:cs="Times New Roman"/>
          <w:sz w:val="24"/>
          <w:szCs w:val="24"/>
          <w:vertAlign w:val="superscript"/>
        </w:rPr>
        <w:t>,</w:t>
      </w:r>
      <w:r w:rsidR="00BE6F27" w:rsidRPr="00B14BA2">
        <w:rPr>
          <w:rFonts w:eastAsia="Times New Roman" w:cs="Times New Roman"/>
          <w:color w:val="008000"/>
          <w:sz w:val="24"/>
          <w:szCs w:val="24"/>
          <w:vertAlign w:val="superscript"/>
        </w:rPr>
        <w:fldChar w:fldCharType="begin"/>
      </w:r>
      <w:r w:rsidR="00BE6F27" w:rsidRPr="00B14BA2">
        <w:rPr>
          <w:rFonts w:eastAsia="Times New Roman" w:cs="Times New Roman"/>
          <w:sz w:val="24"/>
          <w:szCs w:val="24"/>
          <w:vertAlign w:val="superscript"/>
        </w:rPr>
        <w:instrText xml:space="preserve"> NOTEREF _Ref442869905 \h </w:instrText>
      </w:r>
      <w:r w:rsidR="00B14BA2">
        <w:rPr>
          <w:rFonts w:eastAsia="Times New Roman" w:cs="Times New Roman"/>
          <w:color w:val="008000"/>
          <w:sz w:val="24"/>
          <w:szCs w:val="24"/>
          <w:vertAlign w:val="superscript"/>
        </w:rPr>
        <w:instrText xml:space="preserve"> \* MERGEFORMAT </w:instrText>
      </w:r>
      <w:r w:rsidR="00BE6F27" w:rsidRPr="00B14BA2">
        <w:rPr>
          <w:rFonts w:eastAsia="Times New Roman" w:cs="Times New Roman"/>
          <w:color w:val="008000"/>
          <w:sz w:val="24"/>
          <w:szCs w:val="24"/>
          <w:vertAlign w:val="superscript"/>
        </w:rPr>
      </w:r>
      <w:r w:rsidR="00BE6F27" w:rsidRPr="00B14BA2">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91</w:t>
      </w:r>
      <w:r w:rsidR="00BE6F27" w:rsidRPr="00B14BA2">
        <w:rPr>
          <w:rFonts w:eastAsia="Times New Roman" w:cs="Times New Roman"/>
          <w:color w:val="008000"/>
          <w:sz w:val="24"/>
          <w:szCs w:val="24"/>
          <w:vertAlign w:val="superscript"/>
        </w:rPr>
        <w:fldChar w:fldCharType="end"/>
      </w:r>
      <w:r w:rsidR="00B14BA2" w:rsidRPr="00B14BA2">
        <w:rPr>
          <w:rFonts w:eastAsia="Times New Roman" w:cs="Times New Roman"/>
          <w:color w:val="008000"/>
          <w:sz w:val="24"/>
          <w:szCs w:val="24"/>
          <w:vertAlign w:val="superscript"/>
        </w:rPr>
        <w:t xml:space="preserve">, </w:t>
      </w:r>
      <w:r w:rsidR="00B14BA2" w:rsidRPr="00B14BA2">
        <w:rPr>
          <w:rStyle w:val="EndnoteReference"/>
          <w:rFonts w:eastAsia="Times New Roman" w:cs="Times New Roman"/>
          <w:sz w:val="24"/>
          <w:szCs w:val="24"/>
        </w:rPr>
        <w:endnoteReference w:id="92"/>
      </w:r>
      <w:r w:rsidR="00B14BA2" w:rsidRPr="00B14BA2">
        <w:rPr>
          <w:rFonts w:eastAsia="Times New Roman" w:cs="Times New Roman"/>
          <w:sz w:val="24"/>
          <w:szCs w:val="24"/>
          <w:vertAlign w:val="superscript"/>
        </w:rPr>
        <w:t>,</w:t>
      </w:r>
      <w:r w:rsidR="00B14BA2" w:rsidRPr="00B14BA2">
        <w:rPr>
          <w:rStyle w:val="EndnoteReference"/>
          <w:rFonts w:eastAsia="Times New Roman" w:cs="Times New Roman"/>
          <w:sz w:val="24"/>
          <w:szCs w:val="24"/>
        </w:rPr>
        <w:endnoteReference w:id="93"/>
      </w:r>
      <w:r w:rsidR="00B14BA2" w:rsidRPr="00B14BA2">
        <w:rPr>
          <w:rFonts w:eastAsia="Times New Roman" w:cs="Times New Roman"/>
          <w:sz w:val="24"/>
          <w:szCs w:val="24"/>
          <w:vertAlign w:val="superscript"/>
        </w:rPr>
        <w:t>,</w:t>
      </w:r>
    </w:p>
    <w:p w14:paraId="74A5FC8E" w14:textId="788CB404" w:rsidR="00225413" w:rsidRPr="008413B2" w:rsidRDefault="00981BC4" w:rsidP="005E497F">
      <w:pPr>
        <w:pStyle w:val="Normal1"/>
        <w:spacing w:line="480" w:lineRule="auto"/>
        <w:ind w:firstLine="720"/>
        <w:contextualSpacing/>
        <w:rPr>
          <w:rFonts w:eastAsia="Times New Roman" w:cs="Times New Roman"/>
          <w:sz w:val="24"/>
          <w:szCs w:val="24"/>
        </w:rPr>
      </w:pPr>
      <w:r w:rsidRPr="00E275EC">
        <w:rPr>
          <w:rFonts w:eastAsia="Times New Roman" w:cs="Times New Roman"/>
          <w:sz w:val="24"/>
          <w:szCs w:val="24"/>
        </w:rPr>
        <w:t>Lastly, government health care financing is a political opportunity to increase access and quality of health care for those least able to afford it. Exorbitant health care costs have forced 100 million people worldwide below the poverty line, while further impoverishing 1.2 billion of the world's poorest</w:t>
      </w:r>
      <w:r w:rsidR="00597DA4">
        <w:rPr>
          <w:rFonts w:eastAsia="Times New Roman" w:cs="Times New Roman"/>
          <w:sz w:val="24"/>
          <w:szCs w:val="24"/>
        </w:rPr>
        <w:t>.</w:t>
      </w:r>
      <w:r w:rsidR="00B14BA2" w:rsidRPr="00B14BA2">
        <w:rPr>
          <w:rFonts w:eastAsia="Times New Roman" w:cs="Times New Roman"/>
          <w:color w:val="008000"/>
          <w:sz w:val="24"/>
          <w:szCs w:val="24"/>
          <w:vertAlign w:val="superscript"/>
        </w:rPr>
        <w:fldChar w:fldCharType="begin"/>
      </w:r>
      <w:r w:rsidR="00B14BA2" w:rsidRPr="00B14BA2">
        <w:rPr>
          <w:rFonts w:eastAsia="Times New Roman" w:cs="Times New Roman"/>
          <w:sz w:val="24"/>
          <w:szCs w:val="24"/>
          <w:vertAlign w:val="superscript"/>
        </w:rPr>
        <w:instrText xml:space="preserve"> NOTEREF _Ref442869568 \h </w:instrText>
      </w:r>
      <w:r w:rsidR="00B14BA2">
        <w:rPr>
          <w:rFonts w:eastAsia="Times New Roman" w:cs="Times New Roman"/>
          <w:color w:val="008000"/>
          <w:sz w:val="24"/>
          <w:szCs w:val="24"/>
          <w:vertAlign w:val="superscript"/>
        </w:rPr>
        <w:instrText xml:space="preserve"> \* MERGEFORMAT </w:instrText>
      </w:r>
      <w:r w:rsidR="00B14BA2" w:rsidRPr="00B14BA2">
        <w:rPr>
          <w:rFonts w:eastAsia="Times New Roman" w:cs="Times New Roman"/>
          <w:color w:val="008000"/>
          <w:sz w:val="24"/>
          <w:szCs w:val="24"/>
          <w:vertAlign w:val="superscript"/>
        </w:rPr>
      </w:r>
      <w:r w:rsidR="00B14BA2" w:rsidRPr="00B14BA2">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81</w:t>
      </w:r>
      <w:r w:rsidR="00B14BA2" w:rsidRPr="00B14BA2">
        <w:rPr>
          <w:rFonts w:eastAsia="Times New Roman" w:cs="Times New Roman"/>
          <w:color w:val="008000"/>
          <w:sz w:val="24"/>
          <w:szCs w:val="24"/>
          <w:vertAlign w:val="superscript"/>
        </w:rPr>
        <w:fldChar w:fldCharType="end"/>
      </w:r>
      <w:r w:rsidR="00B14BA2" w:rsidRPr="00B14BA2">
        <w:rPr>
          <w:rFonts w:eastAsia="Times New Roman" w:cs="Times New Roman"/>
          <w:color w:val="008000"/>
          <w:sz w:val="24"/>
          <w:szCs w:val="24"/>
          <w:vertAlign w:val="superscript"/>
        </w:rPr>
        <w:t>,</w:t>
      </w:r>
      <w:r w:rsidR="00B14BA2" w:rsidRPr="00B14BA2">
        <w:rPr>
          <w:rStyle w:val="EndnoteReference"/>
          <w:rFonts w:eastAsia="Times New Roman" w:cs="Times New Roman"/>
          <w:color w:val="auto"/>
          <w:sz w:val="24"/>
          <w:szCs w:val="24"/>
        </w:rPr>
        <w:endnoteReference w:id="94"/>
      </w:r>
      <w:r w:rsidR="00B14BA2" w:rsidRPr="00B14BA2">
        <w:rPr>
          <w:rFonts w:eastAsia="Times New Roman" w:cs="Times New Roman"/>
          <w:sz w:val="24"/>
          <w:szCs w:val="24"/>
          <w:vertAlign w:val="superscript"/>
        </w:rPr>
        <w:t xml:space="preserve"> </w:t>
      </w:r>
      <w:r w:rsidR="00B14BA2">
        <w:rPr>
          <w:rFonts w:eastAsia="Times New Roman" w:cs="Times New Roman"/>
          <w:color w:val="008000"/>
          <w:sz w:val="24"/>
          <w:szCs w:val="24"/>
        </w:rPr>
        <w:t xml:space="preserve"> </w:t>
      </w:r>
      <w:r w:rsidRPr="00E275EC">
        <w:rPr>
          <w:rFonts w:eastAsia="Times New Roman" w:cs="Times New Roman"/>
          <w:sz w:val="24"/>
          <w:szCs w:val="24"/>
        </w:rPr>
        <w:t xml:space="preserve"> Furthermore, limited geographic access to health care facilities (e.g.</w:t>
      </w:r>
      <w:r w:rsidR="008413B2">
        <w:rPr>
          <w:rFonts w:eastAsia="Times New Roman" w:cs="Times New Roman"/>
          <w:sz w:val="24"/>
          <w:szCs w:val="24"/>
        </w:rPr>
        <w:t>,</w:t>
      </w:r>
      <w:r w:rsidRPr="00E275EC">
        <w:rPr>
          <w:rFonts w:eastAsia="Times New Roman" w:cs="Times New Roman"/>
          <w:sz w:val="24"/>
          <w:szCs w:val="24"/>
        </w:rPr>
        <w:t xml:space="preserve"> primary care facilities and emergency medical services) can be an additional access obstacle</w:t>
      </w:r>
      <w:r w:rsidR="00DE07E0">
        <w:rPr>
          <w:rFonts w:eastAsia="Times New Roman" w:cs="Times New Roman"/>
          <w:sz w:val="24"/>
          <w:szCs w:val="24"/>
        </w:rPr>
        <w:t>,</w:t>
      </w:r>
      <w:r w:rsidRPr="00E275EC">
        <w:rPr>
          <w:rFonts w:eastAsia="Times New Roman" w:cs="Times New Roman"/>
          <w:sz w:val="24"/>
          <w:szCs w:val="24"/>
        </w:rPr>
        <w:t xml:space="preserve"> particularly in dense or rural, isolated areas </w:t>
      </w:r>
      <w:r w:rsidR="001A7229">
        <w:rPr>
          <w:rFonts w:eastAsia="Times New Roman" w:cs="Times New Roman"/>
          <w:sz w:val="24"/>
          <w:szCs w:val="24"/>
        </w:rPr>
        <w:t>where there are</w:t>
      </w:r>
      <w:r w:rsidRPr="00E275EC">
        <w:rPr>
          <w:rFonts w:eastAsia="Times New Roman" w:cs="Times New Roman"/>
          <w:sz w:val="24"/>
          <w:szCs w:val="24"/>
        </w:rPr>
        <w:t xml:space="preserve"> transportation limitations and road infrastructure deficiencies</w:t>
      </w:r>
      <w:r w:rsidR="00B14BA2">
        <w:rPr>
          <w:rFonts w:eastAsia="Times New Roman" w:cs="Times New Roman"/>
          <w:sz w:val="24"/>
          <w:szCs w:val="24"/>
        </w:rPr>
        <w:t>.</w:t>
      </w:r>
      <w:r w:rsidR="00B14BA2" w:rsidRPr="00DE331A">
        <w:rPr>
          <w:rStyle w:val="EndnoteReference"/>
          <w:rFonts w:eastAsia="Times New Roman" w:cs="Times New Roman"/>
          <w:sz w:val="24"/>
          <w:szCs w:val="24"/>
        </w:rPr>
        <w:endnoteReference w:id="95"/>
      </w:r>
      <w:r w:rsidR="00B14BA2" w:rsidRPr="00DE331A">
        <w:rPr>
          <w:rFonts w:eastAsia="Times New Roman" w:cs="Times New Roman"/>
          <w:sz w:val="24"/>
          <w:szCs w:val="24"/>
          <w:vertAlign w:val="superscript"/>
        </w:rPr>
        <w:t>,</w:t>
      </w:r>
      <w:r w:rsidR="00B14BA2" w:rsidRPr="00DE331A">
        <w:rPr>
          <w:rStyle w:val="EndnoteReference"/>
          <w:rFonts w:eastAsia="Times New Roman" w:cs="Times New Roman"/>
          <w:sz w:val="24"/>
          <w:szCs w:val="24"/>
        </w:rPr>
        <w:endnoteReference w:id="96"/>
      </w:r>
      <w:r w:rsidR="00B14BA2" w:rsidRPr="00DE331A">
        <w:rPr>
          <w:rFonts w:eastAsia="Times New Roman" w:cs="Times New Roman"/>
          <w:sz w:val="24"/>
          <w:szCs w:val="24"/>
          <w:vertAlign w:val="superscript"/>
        </w:rPr>
        <w:t xml:space="preserve"> </w:t>
      </w:r>
      <w:r w:rsidRPr="00DE331A">
        <w:rPr>
          <w:rFonts w:eastAsia="Times New Roman" w:cs="Times New Roman"/>
          <w:sz w:val="24"/>
          <w:szCs w:val="24"/>
          <w:vertAlign w:val="superscript"/>
        </w:rPr>
        <w:t xml:space="preserve"> </w:t>
      </w:r>
    </w:p>
    <w:p w14:paraId="43AF1853" w14:textId="77777777" w:rsidR="00222CAE" w:rsidRDefault="00222CAE" w:rsidP="00450FAC">
      <w:pPr>
        <w:pStyle w:val="Normal1"/>
        <w:spacing w:line="480" w:lineRule="auto"/>
        <w:contextualSpacing/>
        <w:rPr>
          <w:rFonts w:eastAsia="Times New Roman" w:cs="Times New Roman"/>
          <w:b/>
          <w:sz w:val="24"/>
          <w:szCs w:val="24"/>
          <w:highlight w:val="white"/>
        </w:rPr>
      </w:pPr>
    </w:p>
    <w:p w14:paraId="1B77103F" w14:textId="77777777" w:rsidR="00651E2D" w:rsidRPr="00E275EC" w:rsidRDefault="00981BC4" w:rsidP="00E44120">
      <w:pPr>
        <w:pStyle w:val="Normal1"/>
        <w:spacing w:line="480" w:lineRule="auto"/>
        <w:contextualSpacing/>
        <w:outlineLvl w:val="0"/>
        <w:rPr>
          <w:sz w:val="24"/>
          <w:szCs w:val="24"/>
        </w:rPr>
      </w:pPr>
      <w:r w:rsidRPr="00E275EC">
        <w:rPr>
          <w:rFonts w:eastAsia="Times New Roman" w:cs="Times New Roman"/>
          <w:b/>
          <w:sz w:val="24"/>
          <w:szCs w:val="24"/>
          <w:highlight w:val="white"/>
        </w:rPr>
        <w:t>Conclusion</w:t>
      </w:r>
    </w:p>
    <w:p w14:paraId="41B6F5F0" w14:textId="4ABB5563" w:rsidR="00651E2D" w:rsidRPr="00E275EC" w:rsidRDefault="00981BC4" w:rsidP="001C232B">
      <w:pPr>
        <w:pStyle w:val="Normal1"/>
        <w:spacing w:line="480" w:lineRule="auto"/>
        <w:ind w:firstLine="720"/>
        <w:contextualSpacing/>
        <w:rPr>
          <w:sz w:val="24"/>
          <w:szCs w:val="24"/>
        </w:rPr>
      </w:pPr>
      <w:r w:rsidRPr="00E275EC">
        <w:rPr>
          <w:rFonts w:eastAsia="Times New Roman" w:cs="Times New Roman"/>
          <w:sz w:val="24"/>
          <w:szCs w:val="24"/>
          <w:highlight w:val="white"/>
        </w:rPr>
        <w:t xml:space="preserve">Public health encompasses a broad variety of scientific and political fields in which many players and moving parts must collaborate to achieve optimal health. Actions implemented in one </w:t>
      </w:r>
      <w:r w:rsidR="00222CAE">
        <w:rPr>
          <w:rFonts w:eastAsia="Times New Roman" w:cs="Times New Roman"/>
          <w:sz w:val="24"/>
          <w:szCs w:val="24"/>
          <w:highlight w:val="white"/>
        </w:rPr>
        <w:t>area of public health necessity can have</w:t>
      </w:r>
      <w:r w:rsidRPr="00E275EC">
        <w:rPr>
          <w:rFonts w:eastAsia="Times New Roman" w:cs="Times New Roman"/>
          <w:sz w:val="24"/>
          <w:szCs w:val="24"/>
          <w:highlight w:val="white"/>
        </w:rPr>
        <w:t xml:space="preserve"> positive or negative effect</w:t>
      </w:r>
      <w:r w:rsidR="00222CAE">
        <w:rPr>
          <w:rFonts w:eastAsia="Times New Roman" w:cs="Times New Roman"/>
          <w:sz w:val="24"/>
          <w:szCs w:val="24"/>
          <w:highlight w:val="white"/>
        </w:rPr>
        <w:t>s</w:t>
      </w:r>
      <w:r w:rsidRPr="00E275EC">
        <w:rPr>
          <w:rFonts w:eastAsia="Times New Roman" w:cs="Times New Roman"/>
          <w:sz w:val="24"/>
          <w:szCs w:val="24"/>
          <w:highlight w:val="white"/>
        </w:rPr>
        <w:t xml:space="preserve"> on </w:t>
      </w:r>
      <w:r w:rsidR="00222CAE">
        <w:rPr>
          <w:rFonts w:eastAsia="Times New Roman" w:cs="Times New Roman"/>
          <w:sz w:val="24"/>
          <w:szCs w:val="24"/>
          <w:highlight w:val="white"/>
        </w:rPr>
        <w:t>the capabilities</w:t>
      </w:r>
      <w:r w:rsidRPr="00E275EC">
        <w:rPr>
          <w:rFonts w:eastAsia="Times New Roman" w:cs="Times New Roman"/>
          <w:sz w:val="24"/>
          <w:szCs w:val="24"/>
          <w:highlight w:val="white"/>
        </w:rPr>
        <w:t xml:space="preserve"> of other sectors</w:t>
      </w:r>
      <w:r w:rsidR="00222CAE">
        <w:rPr>
          <w:rFonts w:eastAsia="Times New Roman" w:cs="Times New Roman"/>
          <w:sz w:val="24"/>
          <w:szCs w:val="24"/>
          <w:highlight w:val="white"/>
        </w:rPr>
        <w:t xml:space="preserve"> (Figure 1)</w:t>
      </w:r>
      <w:r w:rsidRPr="00E275EC">
        <w:rPr>
          <w:rFonts w:eastAsia="Times New Roman" w:cs="Times New Roman"/>
          <w:sz w:val="24"/>
          <w:szCs w:val="24"/>
          <w:highlight w:val="white"/>
        </w:rPr>
        <w:t xml:space="preserve">. Many factors outside the proposed framework </w:t>
      </w:r>
      <w:r w:rsidR="00BB03EB">
        <w:rPr>
          <w:rFonts w:eastAsia="Times New Roman" w:cs="Times New Roman"/>
          <w:sz w:val="24"/>
          <w:szCs w:val="24"/>
          <w:highlight w:val="white"/>
        </w:rPr>
        <w:t xml:space="preserve">may </w:t>
      </w:r>
      <w:r w:rsidRPr="00E275EC">
        <w:rPr>
          <w:rFonts w:eastAsia="Times New Roman" w:cs="Times New Roman"/>
          <w:sz w:val="24"/>
          <w:szCs w:val="24"/>
          <w:highlight w:val="white"/>
        </w:rPr>
        <w:t xml:space="preserve">have impacts on the development of effective public health measures </w:t>
      </w:r>
      <w:r w:rsidR="00BB03EB">
        <w:rPr>
          <w:rFonts w:eastAsia="Times New Roman" w:cs="Times New Roman"/>
          <w:sz w:val="24"/>
          <w:szCs w:val="24"/>
          <w:highlight w:val="white"/>
        </w:rPr>
        <w:t>and these needs will likely vary based on location</w:t>
      </w:r>
      <w:r w:rsidRPr="00E275EC">
        <w:rPr>
          <w:rFonts w:eastAsia="Times New Roman" w:cs="Times New Roman"/>
          <w:sz w:val="24"/>
          <w:szCs w:val="24"/>
          <w:highlight w:val="white"/>
        </w:rPr>
        <w:t xml:space="preserve">. </w:t>
      </w:r>
      <w:r w:rsidR="00BB03EB">
        <w:rPr>
          <w:rFonts w:eastAsia="Times New Roman" w:cs="Times New Roman"/>
          <w:sz w:val="24"/>
          <w:szCs w:val="24"/>
          <w:highlight w:val="white"/>
        </w:rPr>
        <w:t xml:space="preserve">At </w:t>
      </w:r>
      <w:r w:rsidR="00573242">
        <w:rPr>
          <w:rFonts w:eastAsia="Times New Roman" w:cs="Times New Roman"/>
          <w:sz w:val="24"/>
          <w:szCs w:val="24"/>
          <w:highlight w:val="white"/>
        </w:rPr>
        <w:t>a minimum</w:t>
      </w:r>
      <w:r w:rsidR="00BB03EB">
        <w:rPr>
          <w:rFonts w:eastAsia="Times New Roman" w:cs="Times New Roman"/>
          <w:sz w:val="24"/>
          <w:szCs w:val="24"/>
          <w:highlight w:val="white"/>
        </w:rPr>
        <w:t xml:space="preserve">, a highly effective and functioning public health </w:t>
      </w:r>
      <w:r w:rsidRPr="00E275EC">
        <w:rPr>
          <w:rFonts w:eastAsia="Times New Roman" w:cs="Times New Roman"/>
          <w:sz w:val="24"/>
          <w:szCs w:val="24"/>
          <w:highlight w:val="white"/>
        </w:rPr>
        <w:t xml:space="preserve">system needs these simple proposed factors to </w:t>
      </w:r>
      <w:r w:rsidR="00BB03EB">
        <w:rPr>
          <w:rFonts w:eastAsia="Times New Roman" w:cs="Times New Roman"/>
          <w:sz w:val="24"/>
          <w:szCs w:val="24"/>
          <w:highlight w:val="white"/>
        </w:rPr>
        <w:t>reduce a multitude of negative health outcomes</w:t>
      </w:r>
      <w:r w:rsidRPr="00E275EC">
        <w:rPr>
          <w:rFonts w:eastAsia="Times New Roman" w:cs="Times New Roman"/>
          <w:sz w:val="24"/>
          <w:szCs w:val="24"/>
          <w:highlight w:val="white"/>
        </w:rPr>
        <w:t xml:space="preserve">. Culture, politics, geography, political </w:t>
      </w:r>
      <w:r w:rsidRPr="00E275EC">
        <w:rPr>
          <w:rFonts w:eastAsia="Times New Roman" w:cs="Times New Roman"/>
          <w:sz w:val="24"/>
          <w:szCs w:val="24"/>
          <w:highlight w:val="white"/>
        </w:rPr>
        <w:lastRenderedPageBreak/>
        <w:t>instability, human rights and many other factors outside the direct influence of the health sphere</w:t>
      </w:r>
      <w:r w:rsidR="003F173C">
        <w:rPr>
          <w:rFonts w:eastAsia="Times New Roman" w:cs="Times New Roman"/>
          <w:sz w:val="24"/>
          <w:szCs w:val="24"/>
          <w:highlight w:val="white"/>
        </w:rPr>
        <w:t xml:space="preserve"> </w:t>
      </w:r>
      <w:r w:rsidR="003126B9">
        <w:rPr>
          <w:rFonts w:eastAsia="Times New Roman" w:cs="Times New Roman"/>
          <w:sz w:val="24"/>
          <w:szCs w:val="24"/>
          <w:highlight w:val="white"/>
        </w:rPr>
        <w:t>and the theory proposed in this manuscript,</w:t>
      </w:r>
      <w:r w:rsidRPr="00E275EC">
        <w:rPr>
          <w:rFonts w:eastAsia="Times New Roman" w:cs="Times New Roman"/>
          <w:sz w:val="24"/>
          <w:szCs w:val="24"/>
          <w:highlight w:val="white"/>
        </w:rPr>
        <w:t xml:space="preserve"> can make or break a public health system. </w:t>
      </w:r>
    </w:p>
    <w:p w14:paraId="2305C2BE" w14:textId="55254F13" w:rsidR="00651E2D" w:rsidRPr="00E275EC" w:rsidRDefault="00981BC4" w:rsidP="001C232B">
      <w:pPr>
        <w:pStyle w:val="Normal1"/>
        <w:spacing w:line="480" w:lineRule="auto"/>
        <w:ind w:firstLine="720"/>
        <w:contextualSpacing/>
        <w:rPr>
          <w:sz w:val="24"/>
          <w:szCs w:val="24"/>
        </w:rPr>
      </w:pPr>
      <w:r w:rsidRPr="00E275EC">
        <w:rPr>
          <w:rFonts w:eastAsia="Times New Roman" w:cs="Times New Roman"/>
          <w:sz w:val="24"/>
          <w:szCs w:val="24"/>
          <w:highlight w:val="white"/>
        </w:rPr>
        <w:t>An example of this is women’s rights, a factor that can have an enormous effect on the health of a population’s women and</w:t>
      </w:r>
      <w:r w:rsidR="008E44AB">
        <w:rPr>
          <w:rFonts w:eastAsia="Times New Roman" w:cs="Times New Roman"/>
          <w:sz w:val="24"/>
          <w:szCs w:val="24"/>
          <w:highlight w:val="white"/>
        </w:rPr>
        <w:t xml:space="preserve"> children</w:t>
      </w:r>
      <w:r w:rsidR="00597DA4">
        <w:rPr>
          <w:rFonts w:eastAsia="Times New Roman" w:cs="Times New Roman"/>
          <w:sz w:val="24"/>
          <w:szCs w:val="24"/>
          <w:highlight w:val="white"/>
        </w:rPr>
        <w:t>.</w:t>
      </w:r>
      <w:r w:rsidR="00B14BA2" w:rsidRPr="00B14BA2">
        <w:rPr>
          <w:rStyle w:val="EndnoteReference"/>
          <w:rFonts w:eastAsia="Times New Roman" w:cs="Times New Roman"/>
          <w:sz w:val="24"/>
          <w:szCs w:val="24"/>
          <w:highlight w:val="white"/>
        </w:rPr>
        <w:t xml:space="preserve"> </w:t>
      </w:r>
      <w:bookmarkStart w:id="43" w:name="_Ref442870603"/>
      <w:r w:rsidR="00B14BA2">
        <w:rPr>
          <w:rStyle w:val="EndnoteReference"/>
          <w:rFonts w:eastAsia="Times New Roman" w:cs="Times New Roman"/>
          <w:sz w:val="24"/>
          <w:szCs w:val="24"/>
          <w:highlight w:val="white"/>
        </w:rPr>
        <w:endnoteReference w:id="97"/>
      </w:r>
      <w:bookmarkEnd w:id="43"/>
      <w:r w:rsidR="00B14BA2" w:rsidRPr="00E275EC">
        <w:rPr>
          <w:rFonts w:eastAsia="Times New Roman" w:cs="Times New Roman"/>
          <w:sz w:val="24"/>
          <w:szCs w:val="24"/>
          <w:highlight w:val="white"/>
        </w:rPr>
        <w:t xml:space="preserve"> </w:t>
      </w:r>
      <w:r w:rsidRPr="00E275EC">
        <w:rPr>
          <w:rFonts w:eastAsia="Times New Roman" w:cs="Times New Roman"/>
          <w:sz w:val="24"/>
          <w:szCs w:val="24"/>
          <w:highlight w:val="white"/>
        </w:rPr>
        <w:t xml:space="preserve"> Severe injury and disfigurement, high rates of infection (in particular HIV transmission)</w:t>
      </w:r>
      <w:r w:rsidR="00B37D35">
        <w:rPr>
          <w:rFonts w:eastAsia="Times New Roman" w:cs="Times New Roman"/>
          <w:sz w:val="24"/>
          <w:szCs w:val="24"/>
          <w:highlight w:val="white"/>
        </w:rPr>
        <w:t>,</w:t>
      </w:r>
      <w:r w:rsidRPr="00E275EC">
        <w:rPr>
          <w:rFonts w:eastAsia="Times New Roman" w:cs="Times New Roman"/>
          <w:sz w:val="24"/>
          <w:szCs w:val="24"/>
          <w:highlight w:val="white"/>
        </w:rPr>
        <w:t xml:space="preserve"> and female/mother-infant mortality are not uncommon in cases of rape, female genital mutilation, acid-throwing</w:t>
      </w:r>
      <w:r w:rsidR="00B37D35">
        <w:rPr>
          <w:rFonts w:eastAsia="Times New Roman" w:cs="Times New Roman"/>
          <w:sz w:val="24"/>
          <w:szCs w:val="24"/>
          <w:highlight w:val="white"/>
        </w:rPr>
        <w:t>,</w:t>
      </w:r>
      <w:r w:rsidRPr="00E275EC">
        <w:rPr>
          <w:rFonts w:eastAsia="Times New Roman" w:cs="Times New Roman"/>
          <w:sz w:val="24"/>
          <w:szCs w:val="24"/>
          <w:highlight w:val="white"/>
        </w:rPr>
        <w:t xml:space="preserve"> and other forms of abuse</w:t>
      </w:r>
      <w:r w:rsidR="00A906AF">
        <w:rPr>
          <w:rFonts w:eastAsia="Times New Roman" w:cs="Times New Roman"/>
          <w:sz w:val="24"/>
          <w:szCs w:val="24"/>
          <w:highlight w:val="white"/>
        </w:rPr>
        <w:t>.</w:t>
      </w:r>
      <w:r w:rsidR="00B14BA2" w:rsidRPr="00B14BA2">
        <w:rPr>
          <w:rFonts w:eastAsia="Times New Roman" w:cs="Times New Roman"/>
          <w:color w:val="008000"/>
          <w:sz w:val="24"/>
          <w:szCs w:val="24"/>
          <w:highlight w:val="white"/>
          <w:vertAlign w:val="superscript"/>
        </w:rPr>
        <w:fldChar w:fldCharType="begin"/>
      </w:r>
      <w:r w:rsidR="00B14BA2" w:rsidRPr="00B14BA2">
        <w:rPr>
          <w:rFonts w:eastAsia="Times New Roman" w:cs="Times New Roman"/>
          <w:sz w:val="24"/>
          <w:szCs w:val="24"/>
          <w:highlight w:val="white"/>
          <w:vertAlign w:val="superscript"/>
        </w:rPr>
        <w:instrText xml:space="preserve"> NOTEREF _Ref442870603 \h </w:instrText>
      </w:r>
      <w:r w:rsidR="00B14BA2">
        <w:rPr>
          <w:rFonts w:eastAsia="Times New Roman" w:cs="Times New Roman"/>
          <w:color w:val="008000"/>
          <w:sz w:val="24"/>
          <w:szCs w:val="24"/>
          <w:highlight w:val="white"/>
          <w:vertAlign w:val="superscript"/>
        </w:rPr>
        <w:instrText xml:space="preserve"> \* MERGEFORMAT </w:instrText>
      </w:r>
      <w:r w:rsidR="00B14BA2" w:rsidRPr="00B14BA2">
        <w:rPr>
          <w:rFonts w:eastAsia="Times New Roman" w:cs="Times New Roman"/>
          <w:color w:val="008000"/>
          <w:sz w:val="24"/>
          <w:szCs w:val="24"/>
          <w:highlight w:val="white"/>
          <w:vertAlign w:val="superscript"/>
        </w:rPr>
      </w:r>
      <w:r w:rsidR="00B14BA2" w:rsidRPr="00B14BA2">
        <w:rPr>
          <w:rFonts w:eastAsia="Times New Roman" w:cs="Times New Roman"/>
          <w:color w:val="008000"/>
          <w:sz w:val="24"/>
          <w:szCs w:val="24"/>
          <w:highlight w:val="white"/>
          <w:vertAlign w:val="superscript"/>
        </w:rPr>
        <w:fldChar w:fldCharType="separate"/>
      </w:r>
      <w:r w:rsidR="00F41A24">
        <w:rPr>
          <w:rFonts w:eastAsia="Times New Roman" w:cs="Times New Roman"/>
          <w:sz w:val="24"/>
          <w:szCs w:val="24"/>
          <w:highlight w:val="white"/>
          <w:vertAlign w:val="superscript"/>
        </w:rPr>
        <w:t>97</w:t>
      </w:r>
      <w:r w:rsidR="00B14BA2" w:rsidRPr="00B14BA2">
        <w:rPr>
          <w:rFonts w:eastAsia="Times New Roman" w:cs="Times New Roman"/>
          <w:color w:val="008000"/>
          <w:sz w:val="24"/>
          <w:szCs w:val="24"/>
          <w:highlight w:val="white"/>
          <w:vertAlign w:val="superscript"/>
        </w:rPr>
        <w:fldChar w:fldCharType="end"/>
      </w:r>
      <w:r w:rsidR="00B14BA2" w:rsidRPr="00B14BA2">
        <w:rPr>
          <w:rFonts w:eastAsia="Times New Roman" w:cs="Times New Roman"/>
          <w:color w:val="008000"/>
          <w:sz w:val="24"/>
          <w:szCs w:val="24"/>
          <w:highlight w:val="white"/>
          <w:vertAlign w:val="superscript"/>
        </w:rPr>
        <w:t>,</w:t>
      </w:r>
      <w:r w:rsidR="00B14BA2" w:rsidRPr="00B14BA2">
        <w:rPr>
          <w:rStyle w:val="EndnoteReference"/>
          <w:rFonts w:eastAsia="Times New Roman" w:cs="Times New Roman"/>
          <w:sz w:val="24"/>
          <w:szCs w:val="24"/>
          <w:highlight w:val="white"/>
        </w:rPr>
        <w:endnoteReference w:id="98"/>
      </w:r>
      <w:r w:rsidR="00B14BA2" w:rsidRPr="00B14BA2">
        <w:rPr>
          <w:rFonts w:eastAsia="Times New Roman" w:cs="Times New Roman"/>
          <w:sz w:val="24"/>
          <w:szCs w:val="24"/>
          <w:highlight w:val="white"/>
          <w:vertAlign w:val="superscript"/>
        </w:rPr>
        <w:t>,</w:t>
      </w:r>
      <w:r w:rsidR="00B14BA2" w:rsidRPr="00B14BA2">
        <w:rPr>
          <w:rStyle w:val="EndnoteReference"/>
          <w:rFonts w:eastAsia="Times New Roman" w:cs="Times New Roman"/>
          <w:sz w:val="24"/>
          <w:szCs w:val="24"/>
          <w:highlight w:val="white"/>
        </w:rPr>
        <w:endnoteReference w:id="99"/>
      </w:r>
      <w:r w:rsidR="00B14BA2" w:rsidRPr="00B14BA2">
        <w:rPr>
          <w:rFonts w:eastAsia="Times New Roman" w:cs="Times New Roman"/>
          <w:sz w:val="24"/>
          <w:szCs w:val="24"/>
          <w:highlight w:val="white"/>
          <w:vertAlign w:val="superscript"/>
        </w:rPr>
        <w:t>,</w:t>
      </w:r>
      <w:r w:rsidR="00B14BA2" w:rsidRPr="00B14BA2">
        <w:rPr>
          <w:rStyle w:val="EndnoteReference"/>
          <w:rFonts w:eastAsia="Times New Roman" w:cs="Times New Roman"/>
          <w:color w:val="auto"/>
          <w:sz w:val="24"/>
          <w:szCs w:val="24"/>
          <w:highlight w:val="white"/>
        </w:rPr>
        <w:endnoteReference w:id="100"/>
      </w:r>
      <w:r w:rsidRPr="0007513E">
        <w:rPr>
          <w:rFonts w:eastAsia="Times New Roman" w:cs="Times New Roman"/>
          <w:color w:val="auto"/>
          <w:sz w:val="24"/>
          <w:szCs w:val="24"/>
          <w:highlight w:val="white"/>
        </w:rPr>
        <w:t xml:space="preserve"> </w:t>
      </w:r>
      <w:r w:rsidRPr="00E275EC">
        <w:rPr>
          <w:rFonts w:eastAsia="Times New Roman" w:cs="Times New Roman"/>
          <w:sz w:val="24"/>
          <w:szCs w:val="24"/>
          <w:highlight w:val="white"/>
        </w:rPr>
        <w:t>Political representation, economic equality, and education are all necessary to improve the health of women around the globe</w:t>
      </w:r>
      <w:r w:rsidR="00A906AF">
        <w:rPr>
          <w:rFonts w:eastAsia="Times New Roman" w:cs="Times New Roman"/>
          <w:sz w:val="24"/>
          <w:szCs w:val="24"/>
          <w:highlight w:val="white"/>
        </w:rPr>
        <w:t>.</w:t>
      </w:r>
      <w:r w:rsidR="00B14BA2" w:rsidRPr="00B14BA2">
        <w:rPr>
          <w:rFonts w:eastAsia="Times New Roman" w:cs="Times New Roman"/>
          <w:color w:val="008000"/>
          <w:sz w:val="24"/>
          <w:szCs w:val="24"/>
          <w:highlight w:val="white"/>
          <w:vertAlign w:val="superscript"/>
        </w:rPr>
        <w:fldChar w:fldCharType="begin"/>
      </w:r>
      <w:r w:rsidR="00B14BA2" w:rsidRPr="00B14BA2">
        <w:rPr>
          <w:rFonts w:eastAsia="Times New Roman" w:cs="Times New Roman"/>
          <w:sz w:val="24"/>
          <w:szCs w:val="24"/>
          <w:highlight w:val="white"/>
          <w:vertAlign w:val="superscript"/>
        </w:rPr>
        <w:instrText xml:space="preserve"> NOTEREF _Ref442870603 \h </w:instrText>
      </w:r>
      <w:r w:rsidR="00B14BA2">
        <w:rPr>
          <w:rFonts w:eastAsia="Times New Roman" w:cs="Times New Roman"/>
          <w:color w:val="008000"/>
          <w:sz w:val="24"/>
          <w:szCs w:val="24"/>
          <w:highlight w:val="white"/>
          <w:vertAlign w:val="superscript"/>
        </w:rPr>
        <w:instrText xml:space="preserve"> \* MERGEFORMAT </w:instrText>
      </w:r>
      <w:r w:rsidR="00B14BA2" w:rsidRPr="00B14BA2">
        <w:rPr>
          <w:rFonts w:eastAsia="Times New Roman" w:cs="Times New Roman"/>
          <w:color w:val="008000"/>
          <w:sz w:val="24"/>
          <w:szCs w:val="24"/>
          <w:highlight w:val="white"/>
          <w:vertAlign w:val="superscript"/>
        </w:rPr>
      </w:r>
      <w:r w:rsidR="00B14BA2" w:rsidRPr="00B14BA2">
        <w:rPr>
          <w:rFonts w:eastAsia="Times New Roman" w:cs="Times New Roman"/>
          <w:color w:val="008000"/>
          <w:sz w:val="24"/>
          <w:szCs w:val="24"/>
          <w:highlight w:val="white"/>
          <w:vertAlign w:val="superscript"/>
        </w:rPr>
        <w:fldChar w:fldCharType="separate"/>
      </w:r>
      <w:r w:rsidR="00F41A24">
        <w:rPr>
          <w:rFonts w:eastAsia="Times New Roman" w:cs="Times New Roman"/>
          <w:sz w:val="24"/>
          <w:szCs w:val="24"/>
          <w:highlight w:val="white"/>
          <w:vertAlign w:val="superscript"/>
        </w:rPr>
        <w:t>97</w:t>
      </w:r>
      <w:r w:rsidR="00B14BA2" w:rsidRPr="00B14BA2">
        <w:rPr>
          <w:rFonts w:eastAsia="Times New Roman" w:cs="Times New Roman"/>
          <w:color w:val="008000"/>
          <w:sz w:val="24"/>
          <w:szCs w:val="24"/>
          <w:highlight w:val="white"/>
          <w:vertAlign w:val="superscript"/>
        </w:rPr>
        <w:fldChar w:fldCharType="end"/>
      </w:r>
    </w:p>
    <w:p w14:paraId="17923DAD" w14:textId="71B3706F" w:rsidR="00651E2D" w:rsidRPr="00E275EC" w:rsidRDefault="00981BC4" w:rsidP="00B37D35">
      <w:pPr>
        <w:pStyle w:val="Normal1"/>
        <w:spacing w:line="480" w:lineRule="auto"/>
        <w:ind w:firstLine="720"/>
        <w:contextualSpacing/>
        <w:rPr>
          <w:sz w:val="24"/>
          <w:szCs w:val="24"/>
        </w:rPr>
      </w:pPr>
      <w:r w:rsidRPr="00E275EC">
        <w:rPr>
          <w:rFonts w:eastAsia="Times New Roman" w:cs="Times New Roman"/>
          <w:sz w:val="24"/>
          <w:szCs w:val="24"/>
          <w:highlight w:val="white"/>
        </w:rPr>
        <w:t>Country stability and peace are also important in overall public health. Areas with high levels of corruption and conflict suffer fr</w:t>
      </w:r>
      <w:r w:rsidR="00B37D35">
        <w:rPr>
          <w:rFonts w:eastAsia="Times New Roman" w:cs="Times New Roman"/>
          <w:sz w:val="24"/>
          <w:szCs w:val="24"/>
          <w:highlight w:val="white"/>
        </w:rPr>
        <w:t xml:space="preserve">om the destruction of shelters, </w:t>
      </w:r>
      <w:r w:rsidRPr="00E275EC">
        <w:rPr>
          <w:rFonts w:eastAsia="Times New Roman" w:cs="Times New Roman"/>
          <w:sz w:val="24"/>
          <w:szCs w:val="24"/>
          <w:highlight w:val="white"/>
        </w:rPr>
        <w:t>displacement of large groups of people, and deteriorating health-related infrastructure, including unstable water and food sources</w:t>
      </w:r>
      <w:r w:rsidR="00A906AF">
        <w:rPr>
          <w:rFonts w:eastAsia="Times New Roman" w:cs="Times New Roman"/>
          <w:sz w:val="24"/>
          <w:szCs w:val="24"/>
          <w:highlight w:val="white"/>
        </w:rPr>
        <w:t>.</w:t>
      </w:r>
      <w:r w:rsidR="00B14BA2" w:rsidRPr="00B14BA2">
        <w:rPr>
          <w:rFonts w:eastAsia="Times New Roman" w:cs="Times New Roman"/>
          <w:sz w:val="24"/>
          <w:szCs w:val="24"/>
          <w:highlight w:val="white"/>
          <w:vertAlign w:val="superscript"/>
        </w:rPr>
        <w:fldChar w:fldCharType="begin"/>
      </w:r>
      <w:r w:rsidR="00B14BA2" w:rsidRPr="00B14BA2">
        <w:rPr>
          <w:rFonts w:eastAsia="Times New Roman" w:cs="Times New Roman"/>
          <w:sz w:val="24"/>
          <w:szCs w:val="24"/>
          <w:highlight w:val="white"/>
          <w:vertAlign w:val="superscript"/>
        </w:rPr>
        <w:instrText xml:space="preserve"> NOTEREF _Ref442870956 \h </w:instrText>
      </w:r>
      <w:r w:rsidR="00B14BA2">
        <w:rPr>
          <w:rFonts w:eastAsia="Times New Roman" w:cs="Times New Roman"/>
          <w:sz w:val="24"/>
          <w:szCs w:val="24"/>
          <w:highlight w:val="white"/>
          <w:vertAlign w:val="superscript"/>
        </w:rPr>
        <w:instrText xml:space="preserve"> \* MERGEFORMAT </w:instrText>
      </w:r>
      <w:r w:rsidR="00B14BA2" w:rsidRPr="00B14BA2">
        <w:rPr>
          <w:rFonts w:eastAsia="Times New Roman" w:cs="Times New Roman"/>
          <w:sz w:val="24"/>
          <w:szCs w:val="24"/>
          <w:highlight w:val="white"/>
          <w:vertAlign w:val="superscript"/>
        </w:rPr>
      </w:r>
      <w:r w:rsidR="00B14BA2" w:rsidRPr="00B14BA2">
        <w:rPr>
          <w:rFonts w:eastAsia="Times New Roman" w:cs="Times New Roman"/>
          <w:sz w:val="24"/>
          <w:szCs w:val="24"/>
          <w:highlight w:val="white"/>
          <w:vertAlign w:val="superscript"/>
        </w:rPr>
        <w:fldChar w:fldCharType="separate"/>
      </w:r>
      <w:r w:rsidR="00F41A24">
        <w:rPr>
          <w:rFonts w:eastAsia="Times New Roman" w:cs="Times New Roman"/>
          <w:sz w:val="24"/>
          <w:szCs w:val="24"/>
          <w:highlight w:val="white"/>
          <w:vertAlign w:val="superscript"/>
        </w:rPr>
        <w:t>58</w:t>
      </w:r>
      <w:r w:rsidR="00B14BA2" w:rsidRPr="00B14BA2">
        <w:rPr>
          <w:rFonts w:eastAsia="Times New Roman" w:cs="Times New Roman"/>
          <w:sz w:val="24"/>
          <w:szCs w:val="24"/>
          <w:highlight w:val="white"/>
          <w:vertAlign w:val="superscript"/>
        </w:rPr>
        <w:fldChar w:fldCharType="end"/>
      </w:r>
      <w:r w:rsidR="00B14BA2" w:rsidRPr="00B14BA2">
        <w:rPr>
          <w:rFonts w:eastAsia="Times New Roman" w:cs="Times New Roman"/>
          <w:sz w:val="24"/>
          <w:szCs w:val="24"/>
          <w:highlight w:val="white"/>
          <w:vertAlign w:val="superscript"/>
        </w:rPr>
        <w:t>,</w:t>
      </w:r>
      <w:r w:rsidR="00B14BA2" w:rsidRPr="00B14BA2">
        <w:rPr>
          <w:rStyle w:val="EndnoteReference"/>
          <w:rFonts w:eastAsia="Times New Roman" w:cs="Times New Roman"/>
          <w:sz w:val="24"/>
          <w:szCs w:val="24"/>
          <w:highlight w:val="white"/>
        </w:rPr>
        <w:t xml:space="preserve"> </w:t>
      </w:r>
      <w:r w:rsidR="00B14BA2" w:rsidRPr="00B14BA2">
        <w:rPr>
          <w:rStyle w:val="EndnoteReference"/>
          <w:rFonts w:eastAsia="Times New Roman" w:cs="Times New Roman"/>
          <w:sz w:val="24"/>
          <w:szCs w:val="24"/>
          <w:highlight w:val="white"/>
        </w:rPr>
        <w:endnoteReference w:id="101"/>
      </w:r>
      <w:r w:rsidR="00B14BA2" w:rsidRPr="00B14BA2">
        <w:rPr>
          <w:rFonts w:eastAsia="Times New Roman" w:cs="Times New Roman"/>
          <w:sz w:val="24"/>
          <w:szCs w:val="24"/>
          <w:highlight w:val="white"/>
          <w:vertAlign w:val="superscript"/>
        </w:rPr>
        <w:t>,</w:t>
      </w:r>
      <w:bookmarkStart w:id="44" w:name="_Ref442871059"/>
      <w:r w:rsidR="00B14BA2" w:rsidRPr="00B14BA2">
        <w:rPr>
          <w:rStyle w:val="EndnoteReference"/>
          <w:rFonts w:eastAsia="Times New Roman" w:cs="Times New Roman"/>
          <w:sz w:val="24"/>
          <w:szCs w:val="24"/>
          <w:highlight w:val="white"/>
        </w:rPr>
        <w:endnoteReference w:id="102"/>
      </w:r>
      <w:bookmarkEnd w:id="44"/>
      <w:r w:rsidRPr="00E275EC">
        <w:rPr>
          <w:rFonts w:eastAsia="Times New Roman" w:cs="Times New Roman"/>
          <w:sz w:val="24"/>
          <w:szCs w:val="24"/>
          <w:highlight w:val="white"/>
        </w:rPr>
        <w:t xml:space="preserve"> Resea</w:t>
      </w:r>
      <w:r w:rsidR="00B37D35">
        <w:rPr>
          <w:rFonts w:eastAsia="Times New Roman" w:cs="Times New Roman"/>
          <w:sz w:val="24"/>
          <w:szCs w:val="24"/>
          <w:highlight w:val="white"/>
        </w:rPr>
        <w:t>rch indicates</w:t>
      </w:r>
      <w:r w:rsidRPr="00E275EC">
        <w:rPr>
          <w:rFonts w:eastAsia="Times New Roman" w:cs="Times New Roman"/>
          <w:sz w:val="24"/>
          <w:szCs w:val="24"/>
          <w:highlight w:val="white"/>
        </w:rPr>
        <w:t xml:space="preserve"> that countries with worse scores on the Corruption Perceptions Index (CPI) had higher rates of maternal mortality due to a lack of equitably accessible health services or transparent public health organization</w:t>
      </w:r>
      <w:r w:rsidRPr="00E275EC">
        <w:rPr>
          <w:rFonts w:eastAsia="Times New Roman" w:cs="Times New Roman"/>
          <w:sz w:val="24"/>
          <w:szCs w:val="24"/>
        </w:rPr>
        <w:t>s</w:t>
      </w:r>
      <w:r w:rsidR="00A906AF">
        <w:rPr>
          <w:rFonts w:eastAsia="Times New Roman" w:cs="Times New Roman"/>
          <w:sz w:val="24"/>
          <w:szCs w:val="24"/>
        </w:rPr>
        <w:t>.</w:t>
      </w:r>
      <w:r w:rsidR="00B14BA2" w:rsidRPr="00B14BA2">
        <w:rPr>
          <w:rFonts w:eastAsia="Times New Roman" w:cs="Times New Roman"/>
          <w:color w:val="008000"/>
          <w:sz w:val="24"/>
          <w:szCs w:val="24"/>
          <w:vertAlign w:val="superscript"/>
        </w:rPr>
        <w:fldChar w:fldCharType="begin"/>
      </w:r>
      <w:r w:rsidR="00B14BA2" w:rsidRPr="00B14BA2">
        <w:rPr>
          <w:rFonts w:eastAsia="Times New Roman" w:cs="Times New Roman"/>
          <w:sz w:val="24"/>
          <w:szCs w:val="24"/>
          <w:vertAlign w:val="superscript"/>
        </w:rPr>
        <w:instrText xml:space="preserve"> NOTEREF _Ref442871059 \h </w:instrText>
      </w:r>
      <w:r w:rsidR="00B14BA2">
        <w:rPr>
          <w:rFonts w:eastAsia="Times New Roman" w:cs="Times New Roman"/>
          <w:color w:val="008000"/>
          <w:sz w:val="24"/>
          <w:szCs w:val="24"/>
          <w:vertAlign w:val="superscript"/>
        </w:rPr>
        <w:instrText xml:space="preserve"> \* MERGEFORMAT </w:instrText>
      </w:r>
      <w:r w:rsidR="00B14BA2" w:rsidRPr="00B14BA2">
        <w:rPr>
          <w:rFonts w:eastAsia="Times New Roman" w:cs="Times New Roman"/>
          <w:color w:val="008000"/>
          <w:sz w:val="24"/>
          <w:szCs w:val="24"/>
          <w:vertAlign w:val="superscript"/>
        </w:rPr>
      </w:r>
      <w:r w:rsidR="00B14BA2" w:rsidRPr="00B14BA2">
        <w:rPr>
          <w:rFonts w:eastAsia="Times New Roman" w:cs="Times New Roman"/>
          <w:color w:val="008000"/>
          <w:sz w:val="24"/>
          <w:szCs w:val="24"/>
          <w:vertAlign w:val="superscript"/>
        </w:rPr>
        <w:fldChar w:fldCharType="separate"/>
      </w:r>
      <w:r w:rsidR="00F41A24">
        <w:rPr>
          <w:rFonts w:eastAsia="Times New Roman" w:cs="Times New Roman"/>
          <w:sz w:val="24"/>
          <w:szCs w:val="24"/>
          <w:vertAlign w:val="superscript"/>
        </w:rPr>
        <w:t>102</w:t>
      </w:r>
      <w:r w:rsidR="00B14BA2" w:rsidRPr="00B14BA2">
        <w:rPr>
          <w:rFonts w:eastAsia="Times New Roman" w:cs="Times New Roman"/>
          <w:color w:val="008000"/>
          <w:sz w:val="24"/>
          <w:szCs w:val="24"/>
          <w:vertAlign w:val="superscript"/>
        </w:rPr>
        <w:fldChar w:fldCharType="end"/>
      </w:r>
      <w:r w:rsidRPr="00B14BA2">
        <w:rPr>
          <w:rFonts w:eastAsia="Times New Roman" w:cs="Times New Roman"/>
          <w:sz w:val="24"/>
          <w:szCs w:val="24"/>
          <w:vertAlign w:val="superscript"/>
        </w:rPr>
        <w:t xml:space="preserve"> </w:t>
      </w:r>
      <w:r w:rsidRPr="00E275EC">
        <w:rPr>
          <w:rFonts w:eastAsia="Times New Roman" w:cs="Times New Roman"/>
          <w:sz w:val="24"/>
          <w:szCs w:val="24"/>
          <w:highlight w:val="white"/>
        </w:rPr>
        <w:t>Chaotic, conflict-induced conditions leave populations susceptible to disease outbreaks, and unable to access health care when inflicted</w:t>
      </w:r>
      <w:r w:rsidRPr="00B14BA2">
        <w:rPr>
          <w:rFonts w:eastAsia="Times New Roman" w:cs="Times New Roman"/>
          <w:sz w:val="24"/>
          <w:szCs w:val="24"/>
          <w:highlight w:val="white"/>
          <w:vertAlign w:val="superscript"/>
        </w:rPr>
        <w:t>.</w:t>
      </w:r>
      <w:r w:rsidR="00B14BA2" w:rsidRPr="00B14BA2">
        <w:rPr>
          <w:rFonts w:eastAsia="Times New Roman" w:cs="Times New Roman"/>
          <w:sz w:val="24"/>
          <w:szCs w:val="24"/>
          <w:highlight w:val="white"/>
          <w:vertAlign w:val="superscript"/>
        </w:rPr>
        <w:fldChar w:fldCharType="begin"/>
      </w:r>
      <w:r w:rsidR="00B14BA2" w:rsidRPr="00B14BA2">
        <w:rPr>
          <w:rFonts w:eastAsia="Times New Roman" w:cs="Times New Roman"/>
          <w:sz w:val="24"/>
          <w:szCs w:val="24"/>
          <w:highlight w:val="white"/>
          <w:vertAlign w:val="superscript"/>
        </w:rPr>
        <w:instrText xml:space="preserve"> NOTEREF _Ref442871192 \h </w:instrText>
      </w:r>
      <w:r w:rsidR="00B14BA2">
        <w:rPr>
          <w:rFonts w:eastAsia="Times New Roman" w:cs="Times New Roman"/>
          <w:sz w:val="24"/>
          <w:szCs w:val="24"/>
          <w:highlight w:val="white"/>
          <w:vertAlign w:val="superscript"/>
        </w:rPr>
        <w:instrText xml:space="preserve"> \* MERGEFORMAT </w:instrText>
      </w:r>
      <w:r w:rsidR="00B14BA2" w:rsidRPr="00B14BA2">
        <w:rPr>
          <w:rFonts w:eastAsia="Times New Roman" w:cs="Times New Roman"/>
          <w:sz w:val="24"/>
          <w:szCs w:val="24"/>
          <w:highlight w:val="white"/>
          <w:vertAlign w:val="superscript"/>
        </w:rPr>
      </w:r>
      <w:r w:rsidR="00B14BA2" w:rsidRPr="00B14BA2">
        <w:rPr>
          <w:rFonts w:eastAsia="Times New Roman" w:cs="Times New Roman"/>
          <w:sz w:val="24"/>
          <w:szCs w:val="24"/>
          <w:highlight w:val="white"/>
          <w:vertAlign w:val="superscript"/>
        </w:rPr>
        <w:fldChar w:fldCharType="separate"/>
      </w:r>
      <w:r w:rsidR="00F41A24">
        <w:rPr>
          <w:rFonts w:eastAsia="Times New Roman" w:cs="Times New Roman"/>
          <w:sz w:val="24"/>
          <w:szCs w:val="24"/>
          <w:highlight w:val="white"/>
          <w:vertAlign w:val="superscript"/>
        </w:rPr>
        <w:t>32</w:t>
      </w:r>
      <w:r w:rsidR="00B14BA2" w:rsidRPr="00B14BA2">
        <w:rPr>
          <w:rFonts w:eastAsia="Times New Roman" w:cs="Times New Roman"/>
          <w:sz w:val="24"/>
          <w:szCs w:val="24"/>
          <w:highlight w:val="white"/>
          <w:vertAlign w:val="superscript"/>
        </w:rPr>
        <w:fldChar w:fldCharType="end"/>
      </w:r>
      <w:r w:rsidR="00B14BA2" w:rsidRPr="00B14BA2">
        <w:rPr>
          <w:rFonts w:eastAsia="Times New Roman" w:cs="Times New Roman"/>
          <w:sz w:val="24"/>
          <w:szCs w:val="24"/>
          <w:highlight w:val="white"/>
          <w:vertAlign w:val="superscript"/>
        </w:rPr>
        <w:t>,</w:t>
      </w:r>
      <w:r w:rsidR="00B14BA2" w:rsidRPr="00B14BA2">
        <w:rPr>
          <w:rStyle w:val="EndnoteReference"/>
          <w:rFonts w:eastAsia="Times New Roman" w:cs="Times New Roman"/>
          <w:sz w:val="24"/>
          <w:szCs w:val="24"/>
          <w:highlight w:val="white"/>
        </w:rPr>
        <w:endnoteReference w:id="103"/>
      </w:r>
      <w:r w:rsidRPr="00B14BA2">
        <w:rPr>
          <w:rFonts w:eastAsia="Times New Roman" w:cs="Times New Roman"/>
          <w:color w:val="008000"/>
          <w:sz w:val="24"/>
          <w:szCs w:val="24"/>
          <w:highlight w:val="white"/>
          <w:vertAlign w:val="superscript"/>
        </w:rPr>
        <w:t xml:space="preserve"> </w:t>
      </w:r>
      <w:r w:rsidRPr="00E275EC">
        <w:rPr>
          <w:rFonts w:eastAsia="Times New Roman" w:cs="Times New Roman"/>
          <w:sz w:val="24"/>
          <w:szCs w:val="24"/>
          <w:highlight w:val="white"/>
        </w:rPr>
        <w:t xml:space="preserve">Although these factors are not immediately vital to human health, public health organizations should consider the many overarching health implications involved in these issues and how they relate to the foundational needs outlined in this hierarchy. </w:t>
      </w:r>
    </w:p>
    <w:p w14:paraId="66413892" w14:textId="77777777" w:rsidR="00651E2D" w:rsidRPr="00E275EC" w:rsidRDefault="00651E2D" w:rsidP="00450FAC">
      <w:pPr>
        <w:pStyle w:val="Normal1"/>
        <w:spacing w:line="480" w:lineRule="auto"/>
        <w:contextualSpacing/>
        <w:rPr>
          <w:sz w:val="24"/>
          <w:szCs w:val="24"/>
        </w:rPr>
      </w:pPr>
    </w:p>
    <w:p w14:paraId="6F241B6B" w14:textId="77777777" w:rsidR="00651E2D" w:rsidRPr="00E275EC" w:rsidRDefault="00651E2D" w:rsidP="00450FAC">
      <w:pPr>
        <w:pStyle w:val="Normal1"/>
        <w:spacing w:line="480" w:lineRule="auto"/>
        <w:contextualSpacing/>
        <w:rPr>
          <w:sz w:val="24"/>
          <w:szCs w:val="24"/>
        </w:rPr>
      </w:pPr>
    </w:p>
    <w:p w14:paraId="573CC4AA" w14:textId="77777777" w:rsidR="00651E2D" w:rsidRPr="00E275EC" w:rsidRDefault="00651E2D" w:rsidP="0077291A">
      <w:pPr>
        <w:pStyle w:val="Normal1"/>
        <w:spacing w:line="240" w:lineRule="auto"/>
        <w:contextualSpacing/>
        <w:rPr>
          <w:sz w:val="24"/>
          <w:szCs w:val="24"/>
        </w:rPr>
      </w:pPr>
    </w:p>
    <w:p w14:paraId="5151A412" w14:textId="77777777" w:rsidR="00651E2D" w:rsidRPr="00E275EC" w:rsidRDefault="00651E2D" w:rsidP="0077291A">
      <w:pPr>
        <w:pStyle w:val="Normal1"/>
        <w:spacing w:line="240" w:lineRule="auto"/>
        <w:contextualSpacing/>
        <w:rPr>
          <w:sz w:val="24"/>
          <w:szCs w:val="24"/>
        </w:rPr>
      </w:pPr>
    </w:p>
    <w:p w14:paraId="4410191C" w14:textId="77777777" w:rsidR="00651E2D" w:rsidRPr="00E275EC" w:rsidRDefault="00651E2D" w:rsidP="0077291A">
      <w:pPr>
        <w:pStyle w:val="Normal1"/>
        <w:spacing w:line="240" w:lineRule="auto"/>
        <w:contextualSpacing/>
        <w:rPr>
          <w:sz w:val="24"/>
          <w:szCs w:val="24"/>
        </w:rPr>
      </w:pPr>
    </w:p>
    <w:p w14:paraId="16506664" w14:textId="7D8AE590" w:rsidR="009C7A2B" w:rsidRDefault="003810A3" w:rsidP="0077291A">
      <w:pPr>
        <w:pStyle w:val="Normal1"/>
        <w:spacing w:line="240" w:lineRule="auto"/>
        <w:contextualSpacing/>
        <w:rPr>
          <w:sz w:val="24"/>
          <w:szCs w:val="24"/>
        </w:rPr>
      </w:pPr>
      <w:r>
        <w:rPr>
          <w:noProof/>
          <w:sz w:val="24"/>
          <w:szCs w:val="24"/>
        </w:rPr>
        <w:drawing>
          <wp:inline distT="0" distB="0" distL="0" distR="0" wp14:anchorId="70C542AD" wp14:editId="5A9BE52D">
            <wp:extent cx="5930265" cy="4408805"/>
            <wp:effectExtent l="0" t="0" r="0" b="10795"/>
            <wp:docPr id="3" name="Picture 3" descr="Macintosh HD:Users:Huff:Downloads:Hierarchy of Public Health Needs - New 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uff:Downloads:Hierarchy of Public Health Needs - New Page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0265" cy="4408805"/>
                    </a:xfrm>
                    <a:prstGeom prst="rect">
                      <a:avLst/>
                    </a:prstGeom>
                    <a:noFill/>
                    <a:ln>
                      <a:noFill/>
                    </a:ln>
                  </pic:spPr>
                </pic:pic>
              </a:graphicData>
            </a:graphic>
          </wp:inline>
        </w:drawing>
      </w:r>
    </w:p>
    <w:p w14:paraId="2574CEE4" w14:textId="77777777" w:rsidR="009C7A2B" w:rsidRDefault="009C7A2B" w:rsidP="0077291A">
      <w:pPr>
        <w:pStyle w:val="Normal1"/>
        <w:spacing w:line="240" w:lineRule="auto"/>
        <w:contextualSpacing/>
        <w:rPr>
          <w:sz w:val="24"/>
          <w:szCs w:val="24"/>
        </w:rPr>
      </w:pPr>
    </w:p>
    <w:p w14:paraId="2834B139" w14:textId="0E0647BC" w:rsidR="009C7A2B" w:rsidRDefault="009C7A2B" w:rsidP="0077291A">
      <w:pPr>
        <w:pStyle w:val="Normal1"/>
        <w:spacing w:line="240" w:lineRule="auto"/>
        <w:contextualSpacing/>
        <w:rPr>
          <w:sz w:val="24"/>
          <w:szCs w:val="24"/>
        </w:rPr>
      </w:pPr>
    </w:p>
    <w:p w14:paraId="4A688EA2" w14:textId="0FC78711" w:rsidR="009C7A2B" w:rsidRPr="00E275EC" w:rsidRDefault="005F7FB0" w:rsidP="0077291A">
      <w:pPr>
        <w:pStyle w:val="Normal1"/>
        <w:spacing w:line="240" w:lineRule="auto"/>
        <w:contextualSpacing/>
        <w:rPr>
          <w:sz w:val="24"/>
          <w:szCs w:val="24"/>
        </w:rPr>
      </w:pPr>
      <w:r w:rsidRPr="00F510A4">
        <w:rPr>
          <w:b/>
          <w:sz w:val="24"/>
          <w:szCs w:val="24"/>
        </w:rPr>
        <w:t>Figure 1.</w:t>
      </w:r>
      <w:r w:rsidR="001A7229">
        <w:rPr>
          <w:sz w:val="24"/>
          <w:szCs w:val="24"/>
        </w:rPr>
        <w:t xml:space="preserve"> Contributing factors to a successful public health infrastructure</w:t>
      </w:r>
      <w:r w:rsidR="00DE68CF">
        <w:rPr>
          <w:sz w:val="24"/>
          <w:szCs w:val="24"/>
        </w:rPr>
        <w:t xml:space="preserve">. Factors </w:t>
      </w:r>
      <w:r w:rsidR="00803408">
        <w:rPr>
          <w:sz w:val="24"/>
          <w:szCs w:val="24"/>
        </w:rPr>
        <w:t xml:space="preserve">are </w:t>
      </w:r>
      <w:r w:rsidR="00DE68CF">
        <w:rPr>
          <w:sz w:val="24"/>
          <w:szCs w:val="24"/>
        </w:rPr>
        <w:t>ranked from m</w:t>
      </w:r>
      <w:r w:rsidR="001A7229">
        <w:rPr>
          <w:sz w:val="24"/>
          <w:szCs w:val="24"/>
        </w:rPr>
        <w:t xml:space="preserve">ost fundamental </w:t>
      </w:r>
      <w:r w:rsidR="00DE68CF">
        <w:rPr>
          <w:sz w:val="24"/>
          <w:szCs w:val="24"/>
        </w:rPr>
        <w:t xml:space="preserve">and </w:t>
      </w:r>
      <w:r w:rsidR="00803408">
        <w:rPr>
          <w:sz w:val="24"/>
          <w:szCs w:val="24"/>
        </w:rPr>
        <w:t>basic (</w:t>
      </w:r>
      <w:r w:rsidR="00DE68CF">
        <w:rPr>
          <w:sz w:val="24"/>
          <w:szCs w:val="24"/>
        </w:rPr>
        <w:t>bottom</w:t>
      </w:r>
      <w:r w:rsidR="00803408">
        <w:rPr>
          <w:sz w:val="24"/>
          <w:szCs w:val="24"/>
        </w:rPr>
        <w:t>)</w:t>
      </w:r>
      <w:r w:rsidR="00DE68CF">
        <w:rPr>
          <w:sz w:val="24"/>
          <w:szCs w:val="24"/>
        </w:rPr>
        <w:t xml:space="preserve">, with subsequent </w:t>
      </w:r>
      <w:r w:rsidR="00803408">
        <w:rPr>
          <w:sz w:val="24"/>
          <w:szCs w:val="24"/>
        </w:rPr>
        <w:t xml:space="preserve">levels of increasing sophistication </w:t>
      </w:r>
      <w:r w:rsidR="00DE68CF">
        <w:rPr>
          <w:sz w:val="24"/>
          <w:szCs w:val="24"/>
        </w:rPr>
        <w:t xml:space="preserve">building upwards. </w:t>
      </w:r>
    </w:p>
    <w:sectPr w:rsidR="009C7A2B" w:rsidRPr="00E275EC">
      <w:footerReference w:type="default" r:id="rId9"/>
      <w:footnotePr>
        <w:pos w:val="beneathText"/>
      </w:footnotePr>
      <w:endnotePr>
        <w:numFmt w:val="decimal"/>
      </w:endnotePr>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B9DA6" w14:textId="77777777" w:rsidR="008C7030" w:rsidRDefault="008C7030">
      <w:pPr>
        <w:spacing w:line="240" w:lineRule="auto"/>
      </w:pPr>
      <w:r>
        <w:separator/>
      </w:r>
    </w:p>
  </w:endnote>
  <w:endnote w:type="continuationSeparator" w:id="0">
    <w:p w14:paraId="55DA2DAD" w14:textId="77777777" w:rsidR="008C7030" w:rsidRDefault="008C7030">
      <w:pPr>
        <w:spacing w:line="240" w:lineRule="auto"/>
      </w:pPr>
      <w:r>
        <w:continuationSeparator/>
      </w:r>
    </w:p>
  </w:endnote>
  <w:endnote w:id="1">
    <w:p w14:paraId="012F2F7E" w14:textId="77777777" w:rsidR="007A502E" w:rsidRDefault="007A502E" w:rsidP="009518A9">
      <w:pPr>
        <w:pStyle w:val="Normal1"/>
        <w:spacing w:line="240" w:lineRule="auto"/>
        <w:contextualSpacing/>
        <w:rPr>
          <w:b/>
        </w:rPr>
      </w:pPr>
    </w:p>
    <w:p w14:paraId="0A3DB84A" w14:textId="77777777" w:rsidR="007A502E" w:rsidRDefault="007A502E" w:rsidP="009518A9">
      <w:pPr>
        <w:pStyle w:val="Normal1"/>
        <w:spacing w:line="240" w:lineRule="auto"/>
        <w:contextualSpacing/>
        <w:rPr>
          <w:b/>
        </w:rPr>
      </w:pPr>
    </w:p>
    <w:p w14:paraId="7CD3953E" w14:textId="77777777" w:rsidR="007A502E" w:rsidRDefault="007A502E" w:rsidP="009518A9">
      <w:pPr>
        <w:pStyle w:val="Normal1"/>
        <w:spacing w:line="240" w:lineRule="auto"/>
        <w:contextualSpacing/>
        <w:rPr>
          <w:b/>
        </w:rPr>
      </w:pPr>
    </w:p>
    <w:p w14:paraId="5C11773A" w14:textId="77777777" w:rsidR="007A502E" w:rsidRDefault="007A502E" w:rsidP="009518A9">
      <w:pPr>
        <w:pStyle w:val="Normal1"/>
        <w:spacing w:line="240" w:lineRule="auto"/>
        <w:contextualSpacing/>
        <w:rPr>
          <w:b/>
        </w:rPr>
      </w:pPr>
    </w:p>
    <w:p w14:paraId="2517CC81" w14:textId="77777777" w:rsidR="007A502E" w:rsidRDefault="007A502E" w:rsidP="009518A9">
      <w:pPr>
        <w:pStyle w:val="Normal1"/>
        <w:spacing w:line="240" w:lineRule="auto"/>
        <w:contextualSpacing/>
        <w:rPr>
          <w:b/>
        </w:rPr>
      </w:pPr>
    </w:p>
    <w:p w14:paraId="1D0D41F0" w14:textId="77777777" w:rsidR="007A502E" w:rsidRDefault="007A502E" w:rsidP="009518A9">
      <w:pPr>
        <w:pStyle w:val="Normal1"/>
        <w:spacing w:line="240" w:lineRule="auto"/>
        <w:contextualSpacing/>
        <w:rPr>
          <w:b/>
        </w:rPr>
      </w:pPr>
    </w:p>
    <w:p w14:paraId="20A75C32" w14:textId="77777777" w:rsidR="007A502E" w:rsidRDefault="007A502E" w:rsidP="009518A9">
      <w:pPr>
        <w:pStyle w:val="Normal1"/>
        <w:spacing w:line="240" w:lineRule="auto"/>
        <w:contextualSpacing/>
        <w:rPr>
          <w:b/>
        </w:rPr>
      </w:pPr>
    </w:p>
    <w:p w14:paraId="4F88B2FE" w14:textId="77777777" w:rsidR="007A502E" w:rsidRDefault="007A502E" w:rsidP="009518A9">
      <w:pPr>
        <w:pStyle w:val="Normal1"/>
        <w:spacing w:line="240" w:lineRule="auto"/>
        <w:contextualSpacing/>
        <w:rPr>
          <w:b/>
        </w:rPr>
      </w:pPr>
    </w:p>
    <w:p w14:paraId="4A47A964" w14:textId="77777777" w:rsidR="007A502E" w:rsidRDefault="007A502E" w:rsidP="009518A9">
      <w:pPr>
        <w:pStyle w:val="Normal1"/>
        <w:spacing w:line="240" w:lineRule="auto"/>
        <w:contextualSpacing/>
        <w:rPr>
          <w:b/>
        </w:rPr>
      </w:pPr>
    </w:p>
    <w:p w14:paraId="3A3A497B" w14:textId="77777777" w:rsidR="007A502E" w:rsidRDefault="007A502E" w:rsidP="009518A9">
      <w:pPr>
        <w:pStyle w:val="Normal1"/>
        <w:spacing w:line="240" w:lineRule="auto"/>
        <w:contextualSpacing/>
        <w:rPr>
          <w:b/>
        </w:rPr>
      </w:pPr>
    </w:p>
    <w:p w14:paraId="6921B997" w14:textId="77777777" w:rsidR="007A502E" w:rsidRDefault="007A502E" w:rsidP="009518A9">
      <w:pPr>
        <w:pStyle w:val="Normal1"/>
        <w:spacing w:line="240" w:lineRule="auto"/>
        <w:contextualSpacing/>
        <w:rPr>
          <w:b/>
        </w:rPr>
      </w:pPr>
    </w:p>
    <w:p w14:paraId="4DD9C1C0" w14:textId="77777777" w:rsidR="007A502E" w:rsidRDefault="007A502E" w:rsidP="009518A9">
      <w:pPr>
        <w:pStyle w:val="Normal1"/>
        <w:spacing w:line="240" w:lineRule="auto"/>
        <w:contextualSpacing/>
        <w:rPr>
          <w:b/>
        </w:rPr>
      </w:pPr>
    </w:p>
    <w:p w14:paraId="35EAD22B" w14:textId="77777777" w:rsidR="007A502E" w:rsidRDefault="007A502E" w:rsidP="009518A9">
      <w:pPr>
        <w:pStyle w:val="Normal1"/>
        <w:spacing w:line="240" w:lineRule="auto"/>
        <w:contextualSpacing/>
        <w:rPr>
          <w:b/>
        </w:rPr>
      </w:pPr>
    </w:p>
    <w:p w14:paraId="0C8D9949" w14:textId="77777777" w:rsidR="007A502E" w:rsidRDefault="007A502E" w:rsidP="009518A9">
      <w:pPr>
        <w:pStyle w:val="Normal1"/>
        <w:spacing w:line="240" w:lineRule="auto"/>
        <w:contextualSpacing/>
        <w:rPr>
          <w:b/>
        </w:rPr>
      </w:pPr>
    </w:p>
    <w:p w14:paraId="2F3E3AF2" w14:textId="77777777" w:rsidR="007A502E" w:rsidRDefault="007A502E" w:rsidP="009518A9">
      <w:pPr>
        <w:pStyle w:val="Normal1"/>
        <w:spacing w:line="240" w:lineRule="auto"/>
        <w:contextualSpacing/>
        <w:rPr>
          <w:b/>
        </w:rPr>
      </w:pPr>
    </w:p>
    <w:p w14:paraId="01681CF3" w14:textId="77777777" w:rsidR="007A502E" w:rsidRDefault="007A502E" w:rsidP="009518A9">
      <w:pPr>
        <w:pStyle w:val="Normal1"/>
        <w:spacing w:line="240" w:lineRule="auto"/>
        <w:contextualSpacing/>
        <w:rPr>
          <w:b/>
        </w:rPr>
      </w:pPr>
    </w:p>
    <w:p w14:paraId="122B5140" w14:textId="77777777" w:rsidR="007A502E" w:rsidRDefault="007A502E" w:rsidP="009518A9">
      <w:pPr>
        <w:pStyle w:val="Normal1"/>
        <w:spacing w:line="240" w:lineRule="auto"/>
        <w:contextualSpacing/>
        <w:rPr>
          <w:b/>
        </w:rPr>
      </w:pPr>
    </w:p>
    <w:p w14:paraId="052DEEB8" w14:textId="599D4364" w:rsidR="007A502E" w:rsidRPr="00166896" w:rsidRDefault="007A502E" w:rsidP="009518A9">
      <w:pPr>
        <w:pStyle w:val="Normal1"/>
        <w:spacing w:line="240" w:lineRule="auto"/>
        <w:contextualSpacing/>
        <w:rPr>
          <w:b/>
        </w:rPr>
      </w:pPr>
      <w:r w:rsidRPr="00166896">
        <w:rPr>
          <w:b/>
        </w:rPr>
        <w:t>References</w:t>
      </w:r>
    </w:p>
    <w:p w14:paraId="4E2BB9EC" w14:textId="77777777" w:rsidR="007A502E" w:rsidRPr="00166896" w:rsidRDefault="007A502E" w:rsidP="009518A9">
      <w:pPr>
        <w:pStyle w:val="Normal1"/>
        <w:spacing w:line="240" w:lineRule="auto"/>
        <w:contextualSpacing/>
      </w:pPr>
    </w:p>
    <w:p w14:paraId="00A4DF3A" w14:textId="2D2BD242" w:rsidR="007A502E" w:rsidRPr="00166896" w:rsidRDefault="007A502E" w:rsidP="009518A9">
      <w:pPr>
        <w:pStyle w:val="Normal1"/>
        <w:spacing w:line="240" w:lineRule="auto"/>
        <w:contextualSpacing/>
      </w:pPr>
      <w:r w:rsidRPr="00166896">
        <w:rPr>
          <w:rStyle w:val="EndnoteReference"/>
        </w:rPr>
        <w:endnoteRef/>
      </w:r>
      <w:r w:rsidRPr="00166896">
        <w:t xml:space="preserve"> </w:t>
      </w:r>
      <w:proofErr w:type="spellStart"/>
      <w:r w:rsidRPr="00166896">
        <w:rPr>
          <w:color w:val="1A1A1A"/>
        </w:rPr>
        <w:t>Prüss-Üstün</w:t>
      </w:r>
      <w:proofErr w:type="spellEnd"/>
      <w:r w:rsidRPr="00166896">
        <w:rPr>
          <w:color w:val="1A1A1A"/>
        </w:rPr>
        <w:t xml:space="preserve"> A, </w:t>
      </w:r>
      <w:proofErr w:type="spellStart"/>
      <w:r w:rsidRPr="00166896">
        <w:rPr>
          <w:color w:val="1A1A1A"/>
        </w:rPr>
        <w:t>Bos</w:t>
      </w:r>
      <w:proofErr w:type="spellEnd"/>
      <w:r w:rsidRPr="00166896">
        <w:rPr>
          <w:color w:val="1A1A1A"/>
        </w:rPr>
        <w:t xml:space="preserve"> R, Gore F, Bartram J. Safer water, better health: costs, benefits and sustainability of interventions to protect and promote health. World Health Organization; 2008.</w:t>
      </w:r>
    </w:p>
  </w:endnote>
  <w:endnote w:id="2">
    <w:p w14:paraId="399816D0" w14:textId="77777777" w:rsidR="007A502E" w:rsidRPr="00166896" w:rsidRDefault="007A502E" w:rsidP="005D78E5">
      <w:pPr>
        <w:pStyle w:val="Normal1"/>
        <w:spacing w:line="240" w:lineRule="auto"/>
        <w:contextualSpacing/>
      </w:pPr>
      <w:r w:rsidRPr="00166896">
        <w:rPr>
          <w:rStyle w:val="EndnoteReference"/>
        </w:rPr>
        <w:endnoteRef/>
      </w:r>
      <w:r w:rsidRPr="00166896">
        <w:t xml:space="preserve"> </w:t>
      </w:r>
      <w:r w:rsidRPr="00166896">
        <w:rPr>
          <w:rFonts w:eastAsia="Times New Roman"/>
          <w:highlight w:val="white"/>
        </w:rPr>
        <w:t>World Health Organization. Health through safe drinking water and basic sanitation [Internet]. Geneva: World Heath Organization; 2015 [cited 2016 February 9]. Geneva, Switzerland. Available from: http://www.who.int/water_sanitation_health/mdg1/en/</w:t>
      </w:r>
    </w:p>
    <w:p w14:paraId="1AAFFF82" w14:textId="77777777" w:rsidR="007A502E" w:rsidRPr="00166896" w:rsidRDefault="007A502E" w:rsidP="005D78E5">
      <w:pPr>
        <w:pStyle w:val="EndnoteText"/>
        <w:rPr>
          <w:sz w:val="22"/>
          <w:szCs w:val="22"/>
        </w:rPr>
      </w:pPr>
    </w:p>
  </w:endnote>
  <w:endnote w:id="3">
    <w:p w14:paraId="0F7CCA55" w14:textId="77777777" w:rsidR="007A502E" w:rsidRPr="00166896" w:rsidRDefault="007A502E" w:rsidP="0078516D">
      <w:pPr>
        <w:pStyle w:val="Normal1"/>
        <w:spacing w:line="240" w:lineRule="auto"/>
        <w:contextualSpacing/>
        <w:rPr>
          <w:rFonts w:eastAsia="Times New Roman"/>
        </w:rPr>
      </w:pPr>
      <w:r w:rsidRPr="00166896">
        <w:rPr>
          <w:rStyle w:val="EndnoteReference"/>
        </w:rPr>
        <w:endnoteRef/>
      </w:r>
      <w:r w:rsidRPr="00166896">
        <w:t xml:space="preserve"> </w:t>
      </w:r>
      <w:r w:rsidRPr="00166896">
        <w:rPr>
          <w:rFonts w:eastAsia="Times New Roman"/>
          <w:highlight w:val="white"/>
        </w:rPr>
        <w:t xml:space="preserve">Cooley H, </w:t>
      </w:r>
      <w:proofErr w:type="spellStart"/>
      <w:r w:rsidRPr="00166896">
        <w:rPr>
          <w:rFonts w:eastAsia="Times New Roman"/>
          <w:highlight w:val="white"/>
        </w:rPr>
        <w:t>Ajami</w:t>
      </w:r>
      <w:proofErr w:type="spellEnd"/>
      <w:r w:rsidRPr="00166896">
        <w:rPr>
          <w:rFonts w:eastAsia="Times New Roman"/>
          <w:highlight w:val="white"/>
        </w:rPr>
        <w:t xml:space="preserve"> N, Ha ML, Srinivasan V, Morrison J, Donnelly K, Christian-Smith J. Global Water Governance in the 21st Century. Pacific Institute, Oakland, California. 2013 Jul.</w:t>
      </w:r>
    </w:p>
    <w:p w14:paraId="416AC9D0" w14:textId="77777777" w:rsidR="007A502E" w:rsidRPr="00166896" w:rsidRDefault="007A502E" w:rsidP="0078516D">
      <w:pPr>
        <w:pStyle w:val="Normal1"/>
        <w:spacing w:line="240" w:lineRule="auto"/>
        <w:contextualSpacing/>
      </w:pPr>
    </w:p>
  </w:endnote>
  <w:endnote w:id="4">
    <w:p w14:paraId="030A66B8" w14:textId="77777777" w:rsidR="007A502E" w:rsidRPr="00166896" w:rsidRDefault="007A502E" w:rsidP="00411C11">
      <w:pPr>
        <w:pStyle w:val="Normal1"/>
        <w:spacing w:line="240" w:lineRule="auto"/>
        <w:contextualSpacing/>
        <w:rPr>
          <w:rFonts w:eastAsia="Times New Roman"/>
        </w:rPr>
      </w:pPr>
      <w:r w:rsidRPr="00166896">
        <w:rPr>
          <w:rStyle w:val="EndnoteReference"/>
        </w:rPr>
        <w:endnoteRef/>
      </w:r>
      <w:r w:rsidRPr="00166896">
        <w:t xml:space="preserve"> </w:t>
      </w:r>
      <w:proofErr w:type="spellStart"/>
      <w:r w:rsidRPr="00166896">
        <w:rPr>
          <w:rFonts w:eastAsia="Times New Roman"/>
        </w:rPr>
        <w:t>Garriga</w:t>
      </w:r>
      <w:proofErr w:type="spellEnd"/>
      <w:r w:rsidRPr="00166896">
        <w:rPr>
          <w:rFonts w:eastAsia="Times New Roman"/>
        </w:rPr>
        <w:t xml:space="preserve"> RG, de Palencia AJ, </w:t>
      </w:r>
      <w:proofErr w:type="spellStart"/>
      <w:r w:rsidRPr="00166896">
        <w:rPr>
          <w:rFonts w:eastAsia="Times New Roman"/>
        </w:rPr>
        <w:t>Foguet</w:t>
      </w:r>
      <w:proofErr w:type="spellEnd"/>
      <w:r w:rsidRPr="00166896">
        <w:rPr>
          <w:rFonts w:eastAsia="Times New Roman"/>
        </w:rPr>
        <w:t xml:space="preserve"> AP. Improved monitoring framework for local planning in the water, sanitation and hygiene sector: From data to decision-making. Sci. Total Environ. 2015 Sep </w:t>
      </w:r>
      <w:proofErr w:type="gramStart"/>
      <w:r w:rsidRPr="00166896">
        <w:rPr>
          <w:rFonts w:eastAsia="Times New Roman"/>
        </w:rPr>
        <w:t>1;526:204</w:t>
      </w:r>
      <w:proofErr w:type="gramEnd"/>
      <w:r w:rsidRPr="00166896">
        <w:rPr>
          <w:rFonts w:eastAsia="Times New Roman"/>
        </w:rPr>
        <w:t>-14.</w:t>
      </w:r>
    </w:p>
    <w:p w14:paraId="411354FE" w14:textId="77777777" w:rsidR="007A502E" w:rsidRPr="00166896" w:rsidRDefault="007A502E" w:rsidP="00411C11">
      <w:pPr>
        <w:pStyle w:val="Normal1"/>
        <w:spacing w:line="240" w:lineRule="auto"/>
        <w:contextualSpacing/>
      </w:pPr>
    </w:p>
  </w:endnote>
  <w:endnote w:id="5">
    <w:p w14:paraId="337C609A" w14:textId="77777777" w:rsidR="007A502E" w:rsidRPr="00166896" w:rsidRDefault="007A502E" w:rsidP="00411C11">
      <w:pPr>
        <w:pStyle w:val="Normal1"/>
        <w:spacing w:line="240" w:lineRule="auto"/>
        <w:contextualSpacing/>
      </w:pPr>
      <w:r w:rsidRPr="00166896">
        <w:rPr>
          <w:rStyle w:val="EndnoteReference"/>
        </w:rPr>
        <w:endnoteRef/>
      </w:r>
      <w:r w:rsidRPr="00166896">
        <w:t xml:space="preserve"> </w:t>
      </w:r>
      <w:r w:rsidRPr="00166896">
        <w:rPr>
          <w:rFonts w:eastAsia="Times New Roman"/>
        </w:rPr>
        <w:t xml:space="preserve">Curtis V, </w:t>
      </w:r>
      <w:proofErr w:type="spellStart"/>
      <w:r w:rsidRPr="00166896">
        <w:rPr>
          <w:rFonts w:eastAsia="Times New Roman"/>
        </w:rPr>
        <w:t>Cairncross</w:t>
      </w:r>
      <w:proofErr w:type="spellEnd"/>
      <w:r w:rsidRPr="00166896">
        <w:rPr>
          <w:rFonts w:eastAsia="Times New Roman"/>
        </w:rPr>
        <w:t xml:space="preserve"> S. Effect of washing hands with soap on diarrhea risk in the community: a systematic review. Lancet Infect Dis. 2003 May 31;3(5):275-81.</w:t>
      </w:r>
    </w:p>
    <w:p w14:paraId="4592CD8F" w14:textId="77777777" w:rsidR="007A502E" w:rsidRPr="00166896" w:rsidRDefault="007A502E" w:rsidP="00411C11">
      <w:pPr>
        <w:pStyle w:val="EndnoteText"/>
        <w:rPr>
          <w:sz w:val="22"/>
          <w:szCs w:val="22"/>
        </w:rPr>
      </w:pPr>
    </w:p>
  </w:endnote>
  <w:endnote w:id="6">
    <w:p w14:paraId="2BE4CA15" w14:textId="77777777" w:rsidR="007A502E" w:rsidRPr="00166896" w:rsidRDefault="007A502E" w:rsidP="00411C11">
      <w:pPr>
        <w:pStyle w:val="Heading4"/>
        <w:keepNext w:val="0"/>
        <w:keepLines w:val="0"/>
        <w:spacing w:before="0" w:after="0" w:line="240" w:lineRule="auto"/>
        <w:rPr>
          <w:sz w:val="22"/>
          <w:szCs w:val="22"/>
        </w:rPr>
      </w:pPr>
      <w:r w:rsidRPr="00166896">
        <w:rPr>
          <w:rStyle w:val="EndnoteReference"/>
          <w:sz w:val="22"/>
          <w:szCs w:val="22"/>
        </w:rPr>
        <w:endnoteRef/>
      </w:r>
      <w:r w:rsidRPr="00166896">
        <w:rPr>
          <w:sz w:val="22"/>
          <w:szCs w:val="22"/>
        </w:rPr>
        <w:t xml:space="preserve"> </w:t>
      </w:r>
      <w:proofErr w:type="spellStart"/>
      <w:r w:rsidRPr="00166896">
        <w:rPr>
          <w:color w:val="1A1A1A"/>
          <w:sz w:val="22"/>
          <w:szCs w:val="22"/>
        </w:rPr>
        <w:t>Luby</w:t>
      </w:r>
      <w:proofErr w:type="spellEnd"/>
      <w:r w:rsidRPr="00166896">
        <w:rPr>
          <w:color w:val="1A1A1A"/>
          <w:sz w:val="22"/>
          <w:szCs w:val="22"/>
        </w:rPr>
        <w:t xml:space="preserve"> SP, </w:t>
      </w:r>
      <w:proofErr w:type="spellStart"/>
      <w:r w:rsidRPr="00166896">
        <w:rPr>
          <w:color w:val="1A1A1A"/>
          <w:sz w:val="22"/>
          <w:szCs w:val="22"/>
        </w:rPr>
        <w:t>Agboatwalla</w:t>
      </w:r>
      <w:proofErr w:type="spellEnd"/>
      <w:r w:rsidRPr="00166896">
        <w:rPr>
          <w:color w:val="1A1A1A"/>
          <w:sz w:val="22"/>
          <w:szCs w:val="22"/>
        </w:rPr>
        <w:t xml:space="preserve"> M, </w:t>
      </w:r>
      <w:proofErr w:type="spellStart"/>
      <w:r w:rsidRPr="00166896">
        <w:rPr>
          <w:color w:val="1A1A1A"/>
          <w:sz w:val="22"/>
          <w:szCs w:val="22"/>
        </w:rPr>
        <w:t>Feikin</w:t>
      </w:r>
      <w:proofErr w:type="spellEnd"/>
      <w:r w:rsidRPr="00166896">
        <w:rPr>
          <w:color w:val="1A1A1A"/>
          <w:sz w:val="22"/>
          <w:szCs w:val="22"/>
        </w:rPr>
        <w:t xml:space="preserve"> DR, Painter J, </w:t>
      </w:r>
      <w:proofErr w:type="spellStart"/>
      <w:r w:rsidRPr="00166896">
        <w:rPr>
          <w:color w:val="1A1A1A"/>
          <w:sz w:val="22"/>
          <w:szCs w:val="22"/>
        </w:rPr>
        <w:t>Billhimer</w:t>
      </w:r>
      <w:proofErr w:type="spellEnd"/>
      <w:r w:rsidRPr="00166896">
        <w:rPr>
          <w:color w:val="1A1A1A"/>
          <w:sz w:val="22"/>
          <w:szCs w:val="22"/>
        </w:rPr>
        <w:t xml:space="preserve"> W, </w:t>
      </w:r>
      <w:proofErr w:type="spellStart"/>
      <w:r w:rsidRPr="00166896">
        <w:rPr>
          <w:color w:val="1A1A1A"/>
          <w:sz w:val="22"/>
          <w:szCs w:val="22"/>
        </w:rPr>
        <w:t>Altaf</w:t>
      </w:r>
      <w:proofErr w:type="spellEnd"/>
      <w:r w:rsidRPr="00166896">
        <w:rPr>
          <w:color w:val="1A1A1A"/>
          <w:sz w:val="22"/>
          <w:szCs w:val="22"/>
        </w:rPr>
        <w:t xml:space="preserve"> A, Hoekstra RM. Effect of </w:t>
      </w:r>
      <w:proofErr w:type="spellStart"/>
      <w:r w:rsidRPr="00166896">
        <w:rPr>
          <w:color w:val="1A1A1A"/>
          <w:sz w:val="22"/>
          <w:szCs w:val="22"/>
        </w:rPr>
        <w:t>handwashing</w:t>
      </w:r>
      <w:proofErr w:type="spellEnd"/>
      <w:r w:rsidRPr="00166896">
        <w:rPr>
          <w:color w:val="1A1A1A"/>
          <w:sz w:val="22"/>
          <w:szCs w:val="22"/>
        </w:rPr>
        <w:t xml:space="preserve"> on child health: a </w:t>
      </w:r>
      <w:proofErr w:type="spellStart"/>
      <w:r w:rsidRPr="00166896">
        <w:rPr>
          <w:color w:val="1A1A1A"/>
          <w:sz w:val="22"/>
          <w:szCs w:val="22"/>
        </w:rPr>
        <w:t>randomised</w:t>
      </w:r>
      <w:proofErr w:type="spellEnd"/>
      <w:r w:rsidRPr="00166896">
        <w:rPr>
          <w:color w:val="1A1A1A"/>
          <w:sz w:val="22"/>
          <w:szCs w:val="22"/>
        </w:rPr>
        <w:t xml:space="preserve"> controlled trial. Lancet. 2005 Jul 22;366(9481):225-33.</w:t>
      </w:r>
    </w:p>
  </w:endnote>
  <w:endnote w:id="7">
    <w:p w14:paraId="01B21237" w14:textId="36C2FF8C" w:rsidR="007A502E" w:rsidRPr="00166896" w:rsidRDefault="007A502E">
      <w:pPr>
        <w:pStyle w:val="EndnoteText"/>
        <w:rPr>
          <w:color w:val="212224"/>
          <w:sz w:val="22"/>
          <w:szCs w:val="22"/>
        </w:rPr>
      </w:pPr>
      <w:r w:rsidRPr="00166896">
        <w:rPr>
          <w:rStyle w:val="EndnoteReference"/>
          <w:sz w:val="22"/>
          <w:szCs w:val="22"/>
        </w:rPr>
        <w:endnoteRef/>
      </w:r>
      <w:r w:rsidRPr="00166896">
        <w:rPr>
          <w:color w:val="212224"/>
          <w:sz w:val="22"/>
          <w:szCs w:val="22"/>
        </w:rPr>
        <w:t xml:space="preserve"> </w:t>
      </w:r>
      <w:proofErr w:type="spellStart"/>
      <w:r w:rsidRPr="00166896">
        <w:rPr>
          <w:color w:val="212224"/>
          <w:sz w:val="22"/>
          <w:szCs w:val="22"/>
        </w:rPr>
        <w:t>Lenton</w:t>
      </w:r>
      <w:proofErr w:type="spellEnd"/>
      <w:r w:rsidRPr="00166896">
        <w:rPr>
          <w:color w:val="212224"/>
          <w:sz w:val="22"/>
          <w:szCs w:val="22"/>
        </w:rPr>
        <w:t xml:space="preserve"> R, Wright AM, Lewis K. Health, dignity, and development: What will it </w:t>
      </w:r>
      <w:proofErr w:type="gramStart"/>
      <w:r w:rsidRPr="00166896">
        <w:rPr>
          <w:color w:val="212224"/>
          <w:sz w:val="22"/>
          <w:szCs w:val="22"/>
        </w:rPr>
        <w:t>take?.</w:t>
      </w:r>
      <w:proofErr w:type="gramEnd"/>
      <w:r w:rsidRPr="00166896">
        <w:rPr>
          <w:color w:val="212224"/>
          <w:sz w:val="22"/>
          <w:szCs w:val="22"/>
        </w:rPr>
        <w:t xml:space="preserve"> London, UK: United Nations Development Program, UN Millennium Task Force on Water and Sanitation 2005; 2005.</w:t>
      </w:r>
    </w:p>
    <w:p w14:paraId="4854A28B" w14:textId="77777777" w:rsidR="007A502E" w:rsidRPr="00166896" w:rsidRDefault="007A502E">
      <w:pPr>
        <w:pStyle w:val="EndnoteText"/>
        <w:rPr>
          <w:sz w:val="22"/>
          <w:szCs w:val="22"/>
        </w:rPr>
      </w:pPr>
    </w:p>
  </w:endnote>
  <w:endnote w:id="8">
    <w:p w14:paraId="4002BA12" w14:textId="17807C78" w:rsidR="007A502E" w:rsidRPr="00166896" w:rsidRDefault="007A502E" w:rsidP="00166896">
      <w:pPr>
        <w:widowControl w:val="0"/>
        <w:autoSpaceDE w:val="0"/>
        <w:autoSpaceDN w:val="0"/>
        <w:adjustRightInd w:val="0"/>
        <w:spacing w:line="240" w:lineRule="auto"/>
        <w:rPr>
          <w:color w:val="212224"/>
        </w:rPr>
      </w:pPr>
      <w:r w:rsidRPr="00166896">
        <w:rPr>
          <w:rStyle w:val="EndnoteReference"/>
        </w:rPr>
        <w:endnoteRef/>
      </w:r>
      <w:r w:rsidRPr="00166896">
        <w:t xml:space="preserve"> </w:t>
      </w:r>
      <w:r w:rsidRPr="00166896">
        <w:rPr>
          <w:color w:val="212224"/>
        </w:rPr>
        <w:t xml:space="preserve">World Health Organization. Children: reducing mortality [Internet]. Geneva, Switzerland: World Health Organization; 2016 [accessed 2016 Jan]. Available from: </w:t>
      </w:r>
      <w:hyperlink r:id="rId1" w:history="1">
        <w:r w:rsidRPr="00166896">
          <w:rPr>
            <w:color w:val="236BAA"/>
          </w:rPr>
          <w:t>http://www.who.int/mediacentre/</w:t>
        </w:r>
      </w:hyperlink>
      <w:r w:rsidRPr="00166896">
        <w:rPr>
          <w:color w:val="212224"/>
        </w:rPr>
        <w:t>factsheets/fs178/en/</w:t>
      </w:r>
    </w:p>
    <w:p w14:paraId="1694132F" w14:textId="77777777" w:rsidR="007A502E" w:rsidRPr="00166896" w:rsidRDefault="007A502E">
      <w:pPr>
        <w:pStyle w:val="EndnoteText"/>
        <w:rPr>
          <w:sz w:val="22"/>
          <w:szCs w:val="22"/>
        </w:rPr>
      </w:pPr>
    </w:p>
  </w:endnote>
  <w:endnote w:id="9">
    <w:p w14:paraId="10C67123" w14:textId="77777777" w:rsidR="007A502E" w:rsidRPr="00166896" w:rsidRDefault="007A502E" w:rsidP="00411C11">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Goodman DL, van Norton H. Water, sanitation and hygiene education for schools: roundtable proceedings and framework for action. Oxford, UK: United Nations Children’s Fund and IRC. 2005.</w:t>
      </w:r>
    </w:p>
    <w:p w14:paraId="27EF0317" w14:textId="77777777" w:rsidR="007A502E" w:rsidRPr="00166896" w:rsidRDefault="007A502E" w:rsidP="00411C11">
      <w:pPr>
        <w:pStyle w:val="EndnoteText"/>
        <w:rPr>
          <w:sz w:val="22"/>
          <w:szCs w:val="22"/>
        </w:rPr>
      </w:pPr>
    </w:p>
  </w:endnote>
  <w:endnote w:id="10">
    <w:p w14:paraId="030ED6C6" w14:textId="77777777" w:rsidR="007A502E" w:rsidRPr="00166896" w:rsidRDefault="007A502E" w:rsidP="00411C11">
      <w:pPr>
        <w:pStyle w:val="Normal1"/>
        <w:spacing w:line="240" w:lineRule="auto"/>
        <w:contextualSpacing/>
      </w:pPr>
      <w:r w:rsidRPr="00166896">
        <w:rPr>
          <w:rStyle w:val="EndnoteReference"/>
        </w:rPr>
        <w:endnoteRef/>
      </w:r>
      <w:r w:rsidRPr="00166896">
        <w:t xml:space="preserve"> </w:t>
      </w:r>
      <w:proofErr w:type="spellStart"/>
      <w:r w:rsidRPr="00166896">
        <w:rPr>
          <w:color w:val="1A1A1A"/>
        </w:rPr>
        <w:t>Lofrano</w:t>
      </w:r>
      <w:proofErr w:type="spellEnd"/>
      <w:r w:rsidRPr="00166896">
        <w:rPr>
          <w:color w:val="1A1A1A"/>
        </w:rPr>
        <w:t xml:space="preserve"> G, Brown J. Wastewater management through the ages: A history of mankind. Science of the Total Environment. 2010 Oct 15;408(22):5254-64.</w:t>
      </w:r>
    </w:p>
    <w:p w14:paraId="6B520E31" w14:textId="77777777" w:rsidR="007A502E" w:rsidRPr="00166896" w:rsidRDefault="007A502E" w:rsidP="00411C11">
      <w:pPr>
        <w:pStyle w:val="EndnoteText"/>
        <w:rPr>
          <w:sz w:val="22"/>
          <w:szCs w:val="22"/>
        </w:rPr>
      </w:pPr>
    </w:p>
  </w:endnote>
  <w:endnote w:id="11">
    <w:p w14:paraId="45F76AB5" w14:textId="77777777" w:rsidR="007A502E" w:rsidRPr="00166896" w:rsidRDefault="007A502E" w:rsidP="00411C11">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Watkins K. Human Development Report 2006-Beyond scarcity: Power, poverty and the global water crisis. UNDP Human Development Reports (2006). 2006 Nov 9.</w:t>
      </w:r>
    </w:p>
    <w:p w14:paraId="3FC58ABB" w14:textId="77777777" w:rsidR="007A502E" w:rsidRPr="00166896" w:rsidRDefault="007A502E" w:rsidP="00411C11">
      <w:pPr>
        <w:pStyle w:val="Normal1"/>
        <w:spacing w:line="240" w:lineRule="auto"/>
        <w:contextualSpacing/>
        <w:rPr>
          <w:color w:val="008000"/>
        </w:rPr>
      </w:pPr>
    </w:p>
  </w:endnote>
  <w:endnote w:id="12">
    <w:p w14:paraId="59CB3447" w14:textId="77777777" w:rsidR="007A502E" w:rsidRPr="00166896" w:rsidRDefault="007A502E" w:rsidP="00411C11">
      <w:pPr>
        <w:pStyle w:val="Normal1"/>
        <w:spacing w:line="240" w:lineRule="auto"/>
        <w:contextualSpacing/>
      </w:pPr>
      <w:r w:rsidRPr="00166896">
        <w:rPr>
          <w:rStyle w:val="EndnoteReference"/>
        </w:rPr>
        <w:endnoteRef/>
      </w:r>
      <w:r w:rsidRPr="00166896">
        <w:t xml:space="preserve"> </w:t>
      </w:r>
      <w:proofErr w:type="spellStart"/>
      <w:r w:rsidRPr="00166896">
        <w:rPr>
          <w:color w:val="1A1A1A"/>
        </w:rPr>
        <w:t>Tacoli</w:t>
      </w:r>
      <w:proofErr w:type="spellEnd"/>
      <w:r w:rsidRPr="00166896">
        <w:rPr>
          <w:color w:val="1A1A1A"/>
        </w:rPr>
        <w:t xml:space="preserve"> C. Urbanization, gender and urban poverty: paid work and unpaid </w:t>
      </w:r>
      <w:proofErr w:type="spellStart"/>
      <w:r w:rsidRPr="00166896">
        <w:rPr>
          <w:color w:val="1A1A1A"/>
        </w:rPr>
        <w:t>carework</w:t>
      </w:r>
      <w:proofErr w:type="spellEnd"/>
      <w:r w:rsidRPr="00166896">
        <w:rPr>
          <w:color w:val="1A1A1A"/>
        </w:rPr>
        <w:t xml:space="preserve"> in the city. Human Settlements Group, International Institute for Environment and Development; 2012 Mar.</w:t>
      </w:r>
    </w:p>
    <w:p w14:paraId="63A164A1" w14:textId="77777777" w:rsidR="007A502E" w:rsidRPr="00166896" w:rsidRDefault="007A502E" w:rsidP="00411C11">
      <w:pPr>
        <w:pStyle w:val="EndnoteText"/>
        <w:rPr>
          <w:sz w:val="22"/>
          <w:szCs w:val="22"/>
        </w:rPr>
      </w:pPr>
    </w:p>
  </w:endnote>
  <w:endnote w:id="13">
    <w:p w14:paraId="6812919E" w14:textId="77777777" w:rsidR="007A502E" w:rsidRPr="00166896" w:rsidRDefault="007A502E" w:rsidP="004B5A7F">
      <w:pPr>
        <w:pStyle w:val="Normal1"/>
        <w:spacing w:line="240" w:lineRule="auto"/>
        <w:contextualSpacing/>
      </w:pPr>
      <w:r w:rsidRPr="00166896">
        <w:rPr>
          <w:rStyle w:val="EndnoteReference"/>
        </w:rPr>
        <w:endnoteRef/>
      </w:r>
      <w:r w:rsidRPr="00166896">
        <w:t xml:space="preserve"> </w:t>
      </w:r>
      <w:r w:rsidRPr="00166896">
        <w:rPr>
          <w:color w:val="1A1A1A"/>
        </w:rPr>
        <w:t xml:space="preserve">Rodríguez L, Cervantes E, Ortiz R. Malnutrition and gastrointestinal and respiratory infections in children: a public health problem. </w:t>
      </w:r>
      <w:proofErr w:type="spellStart"/>
      <w:r w:rsidRPr="00166896">
        <w:rPr>
          <w:color w:val="1A1A1A"/>
        </w:rPr>
        <w:t>Int</w:t>
      </w:r>
      <w:proofErr w:type="spellEnd"/>
      <w:r w:rsidRPr="00166896">
        <w:rPr>
          <w:color w:val="1A1A1A"/>
        </w:rPr>
        <w:t xml:space="preserve"> J Environ Res </w:t>
      </w:r>
      <w:r w:rsidRPr="00166896">
        <w:rPr>
          <w:bCs/>
          <w:color w:val="1A1A1A"/>
        </w:rPr>
        <w:t>Public Health</w:t>
      </w:r>
      <w:r w:rsidRPr="00166896">
        <w:rPr>
          <w:color w:val="1A1A1A"/>
        </w:rPr>
        <w:t>. 2011 Apr 18;8(4):1174-205.</w:t>
      </w:r>
    </w:p>
    <w:p w14:paraId="2B6954FC" w14:textId="77777777" w:rsidR="007A502E" w:rsidRPr="00166896" w:rsidRDefault="007A502E" w:rsidP="004B5A7F">
      <w:pPr>
        <w:pStyle w:val="EndnoteText"/>
        <w:rPr>
          <w:sz w:val="22"/>
          <w:szCs w:val="22"/>
        </w:rPr>
      </w:pPr>
    </w:p>
  </w:endnote>
  <w:endnote w:id="14">
    <w:p w14:paraId="02EE0152" w14:textId="77777777" w:rsidR="007A502E" w:rsidRPr="00166896" w:rsidRDefault="007A502E" w:rsidP="004B5A7F">
      <w:pPr>
        <w:pStyle w:val="Normal1"/>
        <w:spacing w:line="240" w:lineRule="auto"/>
        <w:contextualSpacing/>
      </w:pPr>
      <w:r w:rsidRPr="00166896">
        <w:rPr>
          <w:rStyle w:val="EndnoteReference"/>
        </w:rPr>
        <w:endnoteRef/>
      </w:r>
      <w:r w:rsidRPr="00166896">
        <w:t xml:space="preserve"> </w:t>
      </w:r>
      <w:proofErr w:type="spellStart"/>
      <w:r w:rsidRPr="00166896">
        <w:rPr>
          <w:color w:val="1A1A1A"/>
        </w:rPr>
        <w:t>Sorsdahl</w:t>
      </w:r>
      <w:proofErr w:type="spellEnd"/>
      <w:r w:rsidRPr="00166896">
        <w:rPr>
          <w:color w:val="1A1A1A"/>
        </w:rPr>
        <w:t xml:space="preserve"> K, </w:t>
      </w:r>
      <w:proofErr w:type="spellStart"/>
      <w:r w:rsidRPr="00166896">
        <w:rPr>
          <w:color w:val="1A1A1A"/>
        </w:rPr>
        <w:t>Slopen</w:t>
      </w:r>
      <w:proofErr w:type="spellEnd"/>
      <w:r w:rsidRPr="00166896">
        <w:rPr>
          <w:color w:val="1A1A1A"/>
        </w:rPr>
        <w:t xml:space="preserve"> N, </w:t>
      </w:r>
      <w:proofErr w:type="spellStart"/>
      <w:r w:rsidRPr="00166896">
        <w:rPr>
          <w:color w:val="1A1A1A"/>
        </w:rPr>
        <w:t>Siefert</w:t>
      </w:r>
      <w:proofErr w:type="spellEnd"/>
      <w:r w:rsidRPr="00166896">
        <w:rPr>
          <w:color w:val="1A1A1A"/>
        </w:rPr>
        <w:t xml:space="preserve"> K, </w:t>
      </w:r>
      <w:proofErr w:type="spellStart"/>
      <w:r w:rsidRPr="00166896">
        <w:rPr>
          <w:color w:val="1A1A1A"/>
        </w:rPr>
        <w:t>Seedat</w:t>
      </w:r>
      <w:proofErr w:type="spellEnd"/>
      <w:r w:rsidRPr="00166896">
        <w:rPr>
          <w:color w:val="1A1A1A"/>
        </w:rPr>
        <w:t xml:space="preserve"> S, Stein DJ, Williams DR. Household food insufficiency and mental health in South Africa. J </w:t>
      </w:r>
      <w:proofErr w:type="spellStart"/>
      <w:r w:rsidRPr="00166896">
        <w:rPr>
          <w:color w:val="1A1A1A"/>
        </w:rPr>
        <w:t>Epidemiol</w:t>
      </w:r>
      <w:proofErr w:type="spellEnd"/>
      <w:r w:rsidRPr="00166896">
        <w:rPr>
          <w:color w:val="1A1A1A"/>
        </w:rPr>
        <w:t xml:space="preserve"> </w:t>
      </w:r>
      <w:r w:rsidRPr="00166896">
        <w:rPr>
          <w:bCs/>
          <w:color w:val="1A1A1A"/>
        </w:rPr>
        <w:t>Community</w:t>
      </w:r>
      <w:r w:rsidRPr="00166896">
        <w:rPr>
          <w:color w:val="1A1A1A"/>
        </w:rPr>
        <w:t xml:space="preserve"> </w:t>
      </w:r>
      <w:r w:rsidRPr="00166896">
        <w:rPr>
          <w:bCs/>
          <w:color w:val="1A1A1A"/>
        </w:rPr>
        <w:t>Health</w:t>
      </w:r>
      <w:r w:rsidRPr="00166896">
        <w:rPr>
          <w:color w:val="1A1A1A"/>
        </w:rPr>
        <w:t>. 2011 May 1;65(5):426-31.</w:t>
      </w:r>
    </w:p>
    <w:p w14:paraId="7FB55BFC" w14:textId="77777777" w:rsidR="007A502E" w:rsidRPr="00166896" w:rsidRDefault="007A502E" w:rsidP="004B5A7F">
      <w:pPr>
        <w:pStyle w:val="EndnoteText"/>
        <w:rPr>
          <w:sz w:val="22"/>
          <w:szCs w:val="22"/>
        </w:rPr>
      </w:pPr>
    </w:p>
  </w:endnote>
  <w:endnote w:id="15">
    <w:p w14:paraId="6B96D167" w14:textId="77777777" w:rsidR="007A502E" w:rsidRPr="00166896" w:rsidRDefault="007A502E" w:rsidP="004B5A7F">
      <w:pPr>
        <w:pStyle w:val="Normal1"/>
        <w:spacing w:line="240" w:lineRule="auto"/>
        <w:contextualSpacing/>
        <w:rPr>
          <w:rFonts w:eastAsia="Times New Roman"/>
          <w:highlight w:val="white"/>
        </w:rPr>
      </w:pPr>
      <w:r w:rsidRPr="00166896">
        <w:rPr>
          <w:rStyle w:val="EndnoteReference"/>
        </w:rPr>
        <w:endnoteRef/>
      </w:r>
      <w:r w:rsidRPr="00166896">
        <w:t xml:space="preserve"> </w:t>
      </w:r>
      <w:r w:rsidRPr="00166896">
        <w:rPr>
          <w:rFonts w:eastAsia="Times New Roman"/>
          <w:highlight w:val="white"/>
        </w:rPr>
        <w:t>United States Department of Agriculture Economic Research Service. Food Security Status of U.S. Households in 2014 [Internet]</w:t>
      </w:r>
      <w:r w:rsidRPr="00166896">
        <w:rPr>
          <w:rFonts w:eastAsia="Times New Roman"/>
          <w:i/>
          <w:highlight w:val="white"/>
        </w:rPr>
        <w:t xml:space="preserve">. </w:t>
      </w:r>
      <w:r w:rsidRPr="00166896">
        <w:rPr>
          <w:rFonts w:eastAsia="Times New Roman"/>
          <w:highlight w:val="white"/>
        </w:rPr>
        <w:t>Washington, DC: USDA. Available from: http://www.ers.usda.gov/</w:t>
      </w:r>
    </w:p>
    <w:p w14:paraId="13EC3AC1" w14:textId="77777777" w:rsidR="007A502E" w:rsidRPr="00166896" w:rsidRDefault="007A502E" w:rsidP="004B5A7F">
      <w:pPr>
        <w:pStyle w:val="Normal1"/>
        <w:spacing w:line="240" w:lineRule="auto"/>
        <w:contextualSpacing/>
      </w:pPr>
      <w:r w:rsidRPr="00166896">
        <w:rPr>
          <w:rFonts w:eastAsia="Times New Roman"/>
          <w:highlight w:val="white"/>
        </w:rPr>
        <w:t>topics/food-nutrition-assistance/food-security-in-the-us/key-statistics-graphics.aspx</w:t>
      </w:r>
    </w:p>
    <w:p w14:paraId="6896CBF6" w14:textId="77777777" w:rsidR="007A502E" w:rsidRPr="00166896" w:rsidRDefault="007A502E" w:rsidP="004B5A7F">
      <w:pPr>
        <w:pStyle w:val="EndnoteText"/>
        <w:rPr>
          <w:sz w:val="22"/>
          <w:szCs w:val="22"/>
        </w:rPr>
      </w:pPr>
    </w:p>
  </w:endnote>
  <w:endnote w:id="16">
    <w:p w14:paraId="7C1B9200" w14:textId="77777777" w:rsidR="007A502E" w:rsidRPr="00166896" w:rsidRDefault="007A502E" w:rsidP="004B5A7F">
      <w:pPr>
        <w:pStyle w:val="Normal1"/>
        <w:spacing w:line="240" w:lineRule="auto"/>
        <w:contextualSpacing/>
      </w:pPr>
      <w:r w:rsidRPr="00166896">
        <w:rPr>
          <w:rStyle w:val="EndnoteReference"/>
        </w:rPr>
        <w:endnoteRef/>
      </w:r>
      <w:r w:rsidRPr="00166896">
        <w:t xml:space="preserve"> </w:t>
      </w:r>
      <w:r w:rsidRPr="00166896">
        <w:rPr>
          <w:color w:val="1A1A1A"/>
        </w:rPr>
        <w:t xml:space="preserve">Allen LH. Guidelines on food fortification with micronutrients. </w:t>
      </w:r>
      <w:proofErr w:type="spellStart"/>
      <w:r w:rsidRPr="00166896">
        <w:rPr>
          <w:color w:val="1A1A1A"/>
        </w:rPr>
        <w:t>InGuidelines</w:t>
      </w:r>
      <w:proofErr w:type="spellEnd"/>
      <w:r w:rsidRPr="00166896">
        <w:rPr>
          <w:color w:val="1A1A1A"/>
        </w:rPr>
        <w:t xml:space="preserve"> on food fortification with micronutrients 2006. World Health Organization. Dept. of Nutrition for Health and Development.</w:t>
      </w:r>
    </w:p>
    <w:p w14:paraId="48BD10F2" w14:textId="77777777" w:rsidR="007A502E" w:rsidRPr="00166896" w:rsidRDefault="007A502E" w:rsidP="004B5A7F">
      <w:pPr>
        <w:pStyle w:val="EndnoteText"/>
        <w:rPr>
          <w:sz w:val="22"/>
          <w:szCs w:val="22"/>
        </w:rPr>
      </w:pPr>
    </w:p>
  </w:endnote>
  <w:endnote w:id="17">
    <w:p w14:paraId="1A56726D" w14:textId="77777777" w:rsidR="007A502E" w:rsidRPr="00166896" w:rsidRDefault="007A502E" w:rsidP="004B5A7F">
      <w:pPr>
        <w:pStyle w:val="Normal1"/>
        <w:spacing w:line="240" w:lineRule="auto"/>
        <w:contextualSpacing/>
      </w:pPr>
      <w:r w:rsidRPr="00166896">
        <w:rPr>
          <w:rStyle w:val="EndnoteReference"/>
        </w:rPr>
        <w:endnoteRef/>
      </w:r>
      <w:r w:rsidRPr="00166896">
        <w:t xml:space="preserve"> </w:t>
      </w:r>
      <w:r w:rsidRPr="00166896">
        <w:rPr>
          <w:color w:val="1A1A1A"/>
        </w:rPr>
        <w:t xml:space="preserve">Scott RI, </w:t>
      </w:r>
      <w:proofErr w:type="spellStart"/>
      <w:r w:rsidRPr="00166896">
        <w:rPr>
          <w:color w:val="1A1A1A"/>
        </w:rPr>
        <w:t>Wehler</w:t>
      </w:r>
      <w:proofErr w:type="spellEnd"/>
      <w:r w:rsidRPr="00166896">
        <w:rPr>
          <w:color w:val="1A1A1A"/>
        </w:rPr>
        <w:t xml:space="preserve"> CA. Food insecurity/food insufficiency: An empirical examination of alternative measures of food problems in impoverished US households. University of Wisconsin--Madison, Institute for Research on Poverty; 1998 Sep.</w:t>
      </w:r>
    </w:p>
    <w:p w14:paraId="0170910D" w14:textId="77777777" w:rsidR="007A502E" w:rsidRPr="00166896" w:rsidRDefault="007A502E" w:rsidP="004B5A7F">
      <w:pPr>
        <w:pStyle w:val="EndnoteText"/>
        <w:rPr>
          <w:sz w:val="22"/>
          <w:szCs w:val="22"/>
        </w:rPr>
      </w:pPr>
    </w:p>
  </w:endnote>
  <w:endnote w:id="18">
    <w:p w14:paraId="69481D21" w14:textId="77777777" w:rsidR="007A502E" w:rsidRPr="00166896" w:rsidRDefault="007A502E" w:rsidP="004B5A7F">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 xml:space="preserve">Dixon LB, </w:t>
      </w:r>
      <w:proofErr w:type="spellStart"/>
      <w:r w:rsidRPr="00166896">
        <w:rPr>
          <w:color w:val="1A1A1A"/>
        </w:rPr>
        <w:t>Winkleby</w:t>
      </w:r>
      <w:proofErr w:type="spellEnd"/>
      <w:r w:rsidRPr="00166896">
        <w:rPr>
          <w:color w:val="1A1A1A"/>
        </w:rPr>
        <w:t xml:space="preserve"> MA, </w:t>
      </w:r>
      <w:proofErr w:type="spellStart"/>
      <w:r w:rsidRPr="00166896">
        <w:rPr>
          <w:color w:val="1A1A1A"/>
        </w:rPr>
        <w:t>Radimer</w:t>
      </w:r>
      <w:proofErr w:type="spellEnd"/>
      <w:r w:rsidRPr="00166896">
        <w:rPr>
          <w:color w:val="1A1A1A"/>
        </w:rPr>
        <w:t xml:space="preserve"> KL. Dietary intakes and serum nutrients differ between adults from food-insufficient and food-sufficient families: Third National Health and Nutrition Examination Survey, 1988–1994. J </w:t>
      </w:r>
      <w:proofErr w:type="spellStart"/>
      <w:r w:rsidRPr="00166896">
        <w:rPr>
          <w:color w:val="1A1A1A"/>
        </w:rPr>
        <w:t>Nutr</w:t>
      </w:r>
      <w:proofErr w:type="spellEnd"/>
      <w:r w:rsidRPr="00166896">
        <w:rPr>
          <w:color w:val="1A1A1A"/>
        </w:rPr>
        <w:t>. 2001 Apr 1;131(4):1232-46.</w:t>
      </w:r>
    </w:p>
    <w:p w14:paraId="0E927559" w14:textId="77777777" w:rsidR="007A502E" w:rsidRPr="00166896" w:rsidRDefault="007A502E" w:rsidP="004B5A7F">
      <w:pPr>
        <w:pStyle w:val="Normal1"/>
        <w:spacing w:line="240" w:lineRule="auto"/>
        <w:contextualSpacing/>
      </w:pPr>
    </w:p>
  </w:endnote>
  <w:endnote w:id="19">
    <w:p w14:paraId="23ACA290" w14:textId="77777777" w:rsidR="007A502E" w:rsidRPr="00166896" w:rsidRDefault="007A502E" w:rsidP="004B5A7F">
      <w:pPr>
        <w:pStyle w:val="Normal1"/>
        <w:spacing w:line="240" w:lineRule="auto"/>
        <w:contextualSpacing/>
      </w:pPr>
      <w:r w:rsidRPr="00166896">
        <w:rPr>
          <w:rStyle w:val="EndnoteReference"/>
        </w:rPr>
        <w:endnoteRef/>
      </w:r>
      <w:r w:rsidRPr="00166896">
        <w:t xml:space="preserve"> </w:t>
      </w:r>
      <w:proofErr w:type="spellStart"/>
      <w:r w:rsidRPr="00166896">
        <w:rPr>
          <w:rFonts w:eastAsia="Times New Roman"/>
          <w:color w:val="222222"/>
          <w:highlight w:val="white"/>
        </w:rPr>
        <w:t>Vozoris</w:t>
      </w:r>
      <w:proofErr w:type="spellEnd"/>
      <w:r w:rsidRPr="00166896">
        <w:rPr>
          <w:rFonts w:eastAsia="Times New Roman"/>
          <w:color w:val="222222"/>
          <w:highlight w:val="white"/>
        </w:rPr>
        <w:t xml:space="preserve"> NT, </w:t>
      </w:r>
      <w:proofErr w:type="spellStart"/>
      <w:r w:rsidRPr="00166896">
        <w:rPr>
          <w:rFonts w:eastAsia="Times New Roman"/>
          <w:color w:val="222222"/>
          <w:highlight w:val="white"/>
        </w:rPr>
        <w:t>Tarasuk</w:t>
      </w:r>
      <w:proofErr w:type="spellEnd"/>
      <w:r w:rsidRPr="00166896">
        <w:rPr>
          <w:rFonts w:eastAsia="Times New Roman"/>
          <w:color w:val="222222"/>
          <w:highlight w:val="white"/>
        </w:rPr>
        <w:t xml:space="preserve"> VS. Household food insufficiency is associated with poorer health. J </w:t>
      </w:r>
      <w:proofErr w:type="spellStart"/>
      <w:r w:rsidRPr="00166896">
        <w:rPr>
          <w:rFonts w:eastAsia="Times New Roman"/>
          <w:color w:val="222222"/>
          <w:highlight w:val="white"/>
        </w:rPr>
        <w:t>Nutr</w:t>
      </w:r>
      <w:proofErr w:type="spellEnd"/>
      <w:r w:rsidRPr="00166896">
        <w:rPr>
          <w:rFonts w:eastAsia="Times New Roman"/>
          <w:color w:val="222222"/>
          <w:highlight w:val="white"/>
        </w:rPr>
        <w:t>. 2003 Jan 1;133(1):120-6.</w:t>
      </w:r>
    </w:p>
    <w:p w14:paraId="30E52FE0" w14:textId="77777777" w:rsidR="007A502E" w:rsidRPr="00166896" w:rsidRDefault="007A502E" w:rsidP="004B5A7F">
      <w:pPr>
        <w:pStyle w:val="EndnoteText"/>
        <w:rPr>
          <w:sz w:val="22"/>
          <w:szCs w:val="22"/>
        </w:rPr>
      </w:pPr>
    </w:p>
  </w:endnote>
  <w:endnote w:id="20">
    <w:p w14:paraId="09884F25" w14:textId="77777777" w:rsidR="007A502E" w:rsidRPr="00166896" w:rsidRDefault="007A502E" w:rsidP="004B5A7F">
      <w:pPr>
        <w:pStyle w:val="EndnoteText"/>
        <w:rPr>
          <w:color w:val="1A1A1A"/>
          <w:sz w:val="22"/>
          <w:szCs w:val="22"/>
        </w:rPr>
      </w:pPr>
      <w:r w:rsidRPr="00166896">
        <w:rPr>
          <w:rStyle w:val="EndnoteReference"/>
          <w:sz w:val="22"/>
          <w:szCs w:val="22"/>
        </w:rPr>
        <w:endnoteRef/>
      </w:r>
      <w:r w:rsidRPr="00166896">
        <w:rPr>
          <w:sz w:val="22"/>
          <w:szCs w:val="22"/>
        </w:rPr>
        <w:t xml:space="preserve"> </w:t>
      </w:r>
      <w:proofErr w:type="spellStart"/>
      <w:r w:rsidRPr="00166896">
        <w:rPr>
          <w:color w:val="1A1A1A"/>
          <w:sz w:val="22"/>
          <w:szCs w:val="22"/>
        </w:rPr>
        <w:t>Onis</w:t>
      </w:r>
      <w:proofErr w:type="spellEnd"/>
      <w:r w:rsidRPr="00166896">
        <w:rPr>
          <w:color w:val="1A1A1A"/>
          <w:sz w:val="22"/>
          <w:szCs w:val="22"/>
        </w:rPr>
        <w:t xml:space="preserve"> MD, </w:t>
      </w:r>
      <w:proofErr w:type="spellStart"/>
      <w:r w:rsidRPr="00166896">
        <w:rPr>
          <w:color w:val="1A1A1A"/>
          <w:sz w:val="22"/>
          <w:szCs w:val="22"/>
        </w:rPr>
        <w:t>Frongillo</w:t>
      </w:r>
      <w:proofErr w:type="spellEnd"/>
      <w:r w:rsidRPr="00166896">
        <w:rPr>
          <w:color w:val="1A1A1A"/>
          <w:sz w:val="22"/>
          <w:szCs w:val="22"/>
        </w:rPr>
        <w:t xml:space="preserve"> EA, </w:t>
      </w:r>
      <w:proofErr w:type="spellStart"/>
      <w:r w:rsidRPr="00166896">
        <w:rPr>
          <w:color w:val="1A1A1A"/>
          <w:sz w:val="22"/>
          <w:szCs w:val="22"/>
        </w:rPr>
        <w:t>Blössner</w:t>
      </w:r>
      <w:proofErr w:type="spellEnd"/>
      <w:r w:rsidRPr="00166896">
        <w:rPr>
          <w:color w:val="1A1A1A"/>
          <w:sz w:val="22"/>
          <w:szCs w:val="22"/>
        </w:rPr>
        <w:t xml:space="preserve"> M. Is malnutrition declining? An analysis of changes in levels of child malnutrition since 1980. Bulletin of the World Health Organization. 2000 Jan;78(10):1222-33.</w:t>
      </w:r>
    </w:p>
    <w:p w14:paraId="4D510579" w14:textId="77777777" w:rsidR="007A502E" w:rsidRPr="00166896" w:rsidRDefault="007A502E" w:rsidP="004B5A7F">
      <w:pPr>
        <w:pStyle w:val="EndnoteText"/>
        <w:rPr>
          <w:sz w:val="22"/>
          <w:szCs w:val="22"/>
        </w:rPr>
      </w:pPr>
    </w:p>
  </w:endnote>
  <w:endnote w:id="21">
    <w:p w14:paraId="1F278702" w14:textId="77777777" w:rsidR="007A502E" w:rsidRPr="00166896" w:rsidRDefault="007A502E" w:rsidP="004B5A7F">
      <w:pPr>
        <w:pStyle w:val="Normal1"/>
        <w:spacing w:line="240" w:lineRule="auto"/>
        <w:contextualSpacing/>
      </w:pPr>
      <w:r w:rsidRPr="00166896">
        <w:rPr>
          <w:rStyle w:val="EndnoteReference"/>
        </w:rPr>
        <w:endnoteRef/>
      </w:r>
      <w:r w:rsidRPr="00166896">
        <w:t xml:space="preserve"> </w:t>
      </w:r>
      <w:proofErr w:type="spellStart"/>
      <w:r w:rsidRPr="00166896">
        <w:rPr>
          <w:color w:val="1A1A1A"/>
        </w:rPr>
        <w:t>Roseboom</w:t>
      </w:r>
      <w:proofErr w:type="spellEnd"/>
      <w:r w:rsidRPr="00166896">
        <w:rPr>
          <w:color w:val="1A1A1A"/>
        </w:rPr>
        <w:t xml:space="preserve"> TJ, Van Der </w:t>
      </w:r>
      <w:proofErr w:type="spellStart"/>
      <w:r w:rsidRPr="00166896">
        <w:rPr>
          <w:color w:val="1A1A1A"/>
        </w:rPr>
        <w:t>Meulen</w:t>
      </w:r>
      <w:proofErr w:type="spellEnd"/>
      <w:r w:rsidRPr="00166896">
        <w:rPr>
          <w:color w:val="1A1A1A"/>
        </w:rPr>
        <w:t xml:space="preserve"> JH, </w:t>
      </w:r>
      <w:proofErr w:type="spellStart"/>
      <w:r w:rsidRPr="00166896">
        <w:rPr>
          <w:color w:val="1A1A1A"/>
        </w:rPr>
        <w:t>Ravelli</w:t>
      </w:r>
      <w:proofErr w:type="spellEnd"/>
      <w:r w:rsidRPr="00166896">
        <w:rPr>
          <w:color w:val="1A1A1A"/>
        </w:rPr>
        <w:t xml:space="preserve"> AC, Osmond C, Barker DJ, </w:t>
      </w:r>
      <w:proofErr w:type="spellStart"/>
      <w:r w:rsidRPr="00166896">
        <w:rPr>
          <w:color w:val="1A1A1A"/>
        </w:rPr>
        <w:t>Bleker</w:t>
      </w:r>
      <w:proofErr w:type="spellEnd"/>
      <w:r w:rsidRPr="00166896">
        <w:rPr>
          <w:color w:val="1A1A1A"/>
        </w:rPr>
        <w:t xml:space="preserve"> OP. Effects of prenatal exposure to the Dutch famine on adult disease in later life: an overview. </w:t>
      </w:r>
      <w:proofErr w:type="spellStart"/>
      <w:r w:rsidRPr="00166896">
        <w:rPr>
          <w:color w:val="1A1A1A"/>
        </w:rPr>
        <w:t>Mol</w:t>
      </w:r>
      <w:proofErr w:type="spellEnd"/>
      <w:r w:rsidRPr="00166896">
        <w:rPr>
          <w:color w:val="1A1A1A"/>
        </w:rPr>
        <w:t xml:space="preserve"> Cell </w:t>
      </w:r>
      <w:proofErr w:type="spellStart"/>
      <w:r w:rsidRPr="00166896">
        <w:rPr>
          <w:color w:val="1A1A1A"/>
        </w:rPr>
        <w:t>Endocrinol</w:t>
      </w:r>
      <w:proofErr w:type="spellEnd"/>
      <w:r w:rsidRPr="00166896">
        <w:rPr>
          <w:color w:val="1A1A1A"/>
        </w:rPr>
        <w:t>. 2001 Dec 20;185(1):93-8.</w:t>
      </w:r>
    </w:p>
    <w:p w14:paraId="4A73279A" w14:textId="77777777" w:rsidR="007A502E" w:rsidRPr="00166896" w:rsidRDefault="007A502E" w:rsidP="004B5A7F">
      <w:pPr>
        <w:pStyle w:val="EndnoteText"/>
        <w:rPr>
          <w:sz w:val="22"/>
          <w:szCs w:val="22"/>
        </w:rPr>
      </w:pPr>
    </w:p>
  </w:endnote>
  <w:endnote w:id="22">
    <w:p w14:paraId="5C2869F7" w14:textId="77777777" w:rsidR="007A502E" w:rsidRPr="00166896" w:rsidRDefault="007A502E" w:rsidP="00426376">
      <w:pPr>
        <w:pStyle w:val="Normal1"/>
        <w:spacing w:line="240" w:lineRule="auto"/>
        <w:contextualSpacing/>
      </w:pPr>
      <w:r w:rsidRPr="00166896">
        <w:rPr>
          <w:rStyle w:val="EndnoteReference"/>
        </w:rPr>
        <w:endnoteRef/>
      </w:r>
      <w:r w:rsidRPr="00166896">
        <w:t xml:space="preserve"> </w:t>
      </w:r>
      <w:r w:rsidRPr="00166896">
        <w:rPr>
          <w:color w:val="1A1A1A"/>
        </w:rPr>
        <w:t>Walker RE, Keane CR, Burke JG. Disparities and access to healthy food in the United States: a review of food deserts literature. Health Place. 2010 Sep 30;16(5):876-84.</w:t>
      </w:r>
    </w:p>
    <w:p w14:paraId="15761C0C" w14:textId="77777777" w:rsidR="007A502E" w:rsidRPr="00166896" w:rsidRDefault="007A502E" w:rsidP="00426376">
      <w:pPr>
        <w:pStyle w:val="EndnoteText"/>
        <w:rPr>
          <w:sz w:val="22"/>
          <w:szCs w:val="22"/>
        </w:rPr>
      </w:pPr>
    </w:p>
  </w:endnote>
  <w:endnote w:id="23">
    <w:p w14:paraId="171A2363" w14:textId="77777777" w:rsidR="007A502E" w:rsidRPr="00166896" w:rsidRDefault="007A502E" w:rsidP="00426376">
      <w:pPr>
        <w:pStyle w:val="Normal1"/>
        <w:spacing w:line="240" w:lineRule="auto"/>
        <w:contextualSpacing/>
      </w:pPr>
      <w:r w:rsidRPr="00166896">
        <w:rPr>
          <w:rStyle w:val="EndnoteReference"/>
        </w:rPr>
        <w:endnoteRef/>
      </w:r>
      <w:r w:rsidRPr="00166896">
        <w:t xml:space="preserve"> </w:t>
      </w:r>
      <w:r w:rsidRPr="00166896">
        <w:rPr>
          <w:color w:val="1A1A1A"/>
        </w:rPr>
        <w:t xml:space="preserve">Kirkpatrick SI, </w:t>
      </w:r>
      <w:proofErr w:type="spellStart"/>
      <w:r w:rsidRPr="00166896">
        <w:rPr>
          <w:color w:val="1A1A1A"/>
        </w:rPr>
        <w:t>Tarasuk</w:t>
      </w:r>
      <w:proofErr w:type="spellEnd"/>
      <w:r w:rsidRPr="00166896">
        <w:rPr>
          <w:color w:val="1A1A1A"/>
        </w:rPr>
        <w:t xml:space="preserve"> V. Food insecurity is associated with nutrient inadequacies among Canadian adults and adolescents. J </w:t>
      </w:r>
      <w:proofErr w:type="spellStart"/>
      <w:r w:rsidRPr="00166896">
        <w:rPr>
          <w:color w:val="1A1A1A"/>
        </w:rPr>
        <w:t>Nutr</w:t>
      </w:r>
      <w:proofErr w:type="spellEnd"/>
      <w:r w:rsidRPr="00166896">
        <w:rPr>
          <w:color w:val="1A1A1A"/>
        </w:rPr>
        <w:t>. 2008 Mar 1;138(3):604-12.</w:t>
      </w:r>
    </w:p>
    <w:p w14:paraId="60CC5E1C" w14:textId="77777777" w:rsidR="007A502E" w:rsidRPr="00166896" w:rsidRDefault="007A502E" w:rsidP="00426376">
      <w:pPr>
        <w:pStyle w:val="EndnoteText"/>
        <w:rPr>
          <w:sz w:val="22"/>
          <w:szCs w:val="22"/>
        </w:rPr>
      </w:pPr>
    </w:p>
  </w:endnote>
  <w:endnote w:id="24">
    <w:p w14:paraId="1B434D83" w14:textId="77777777" w:rsidR="007A502E" w:rsidRPr="00166896" w:rsidRDefault="007A502E" w:rsidP="00426376">
      <w:pPr>
        <w:pStyle w:val="Normal1"/>
        <w:spacing w:line="240" w:lineRule="auto"/>
        <w:contextualSpacing/>
      </w:pPr>
      <w:r w:rsidRPr="00166896">
        <w:rPr>
          <w:rStyle w:val="EndnoteReference"/>
        </w:rPr>
        <w:endnoteRef/>
      </w:r>
      <w:r w:rsidRPr="00166896">
        <w:t xml:space="preserve"> </w:t>
      </w:r>
      <w:r w:rsidRPr="00166896">
        <w:rPr>
          <w:color w:val="1A1A1A"/>
        </w:rPr>
        <w:t xml:space="preserve">Lee JS, </w:t>
      </w:r>
      <w:proofErr w:type="spellStart"/>
      <w:r w:rsidRPr="00166896">
        <w:rPr>
          <w:color w:val="1A1A1A"/>
        </w:rPr>
        <w:t>Frongillo</w:t>
      </w:r>
      <w:proofErr w:type="spellEnd"/>
      <w:r w:rsidRPr="00166896">
        <w:rPr>
          <w:color w:val="1A1A1A"/>
        </w:rPr>
        <w:t xml:space="preserve"> EA. Nutritional and health consequences are associated with food insecurity among US elderly persons. J </w:t>
      </w:r>
      <w:proofErr w:type="spellStart"/>
      <w:r w:rsidRPr="00166896">
        <w:rPr>
          <w:color w:val="1A1A1A"/>
        </w:rPr>
        <w:t>Nutr</w:t>
      </w:r>
      <w:proofErr w:type="spellEnd"/>
      <w:r w:rsidRPr="00166896">
        <w:rPr>
          <w:color w:val="1A1A1A"/>
        </w:rPr>
        <w:t>. 2001 May 1;131(5):1503-9.</w:t>
      </w:r>
    </w:p>
    <w:p w14:paraId="00015F4E" w14:textId="77777777" w:rsidR="007A502E" w:rsidRPr="00166896" w:rsidRDefault="007A502E" w:rsidP="00426376">
      <w:pPr>
        <w:pStyle w:val="EndnoteText"/>
        <w:rPr>
          <w:sz w:val="22"/>
          <w:szCs w:val="22"/>
        </w:rPr>
      </w:pPr>
    </w:p>
  </w:endnote>
  <w:endnote w:id="25">
    <w:p w14:paraId="6ACD12C3" w14:textId="77777777" w:rsidR="007A502E" w:rsidRPr="00166896" w:rsidRDefault="007A502E" w:rsidP="00426376">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 xml:space="preserve">Stein AJ, </w:t>
      </w:r>
      <w:proofErr w:type="spellStart"/>
      <w:r w:rsidRPr="00166896">
        <w:rPr>
          <w:color w:val="1A1A1A"/>
        </w:rPr>
        <w:t>Sachdev</w:t>
      </w:r>
      <w:proofErr w:type="spellEnd"/>
      <w:r w:rsidRPr="00166896">
        <w:rPr>
          <w:color w:val="1A1A1A"/>
        </w:rPr>
        <w:t xml:space="preserve"> HP, </w:t>
      </w:r>
      <w:proofErr w:type="spellStart"/>
      <w:r w:rsidRPr="00166896">
        <w:rPr>
          <w:color w:val="1A1A1A"/>
        </w:rPr>
        <w:t>Qaim</w:t>
      </w:r>
      <w:proofErr w:type="spellEnd"/>
      <w:r w:rsidRPr="00166896">
        <w:rPr>
          <w:color w:val="1A1A1A"/>
        </w:rPr>
        <w:t xml:space="preserve"> M. Genetic engineering for the poor: Golden Rice and public health in India. World Dev. 2008 Jan 31;36(1):144-58.</w:t>
      </w:r>
    </w:p>
    <w:p w14:paraId="5855A61E" w14:textId="77777777" w:rsidR="007A502E" w:rsidRPr="00166896" w:rsidRDefault="007A502E" w:rsidP="00426376">
      <w:pPr>
        <w:pStyle w:val="Normal1"/>
        <w:spacing w:line="240" w:lineRule="auto"/>
        <w:contextualSpacing/>
      </w:pPr>
    </w:p>
  </w:endnote>
  <w:endnote w:id="26">
    <w:p w14:paraId="7DB72687" w14:textId="77777777" w:rsidR="007A502E" w:rsidRPr="00166896" w:rsidRDefault="007A502E" w:rsidP="00426376">
      <w:pPr>
        <w:pStyle w:val="Normal1"/>
        <w:spacing w:line="240" w:lineRule="auto"/>
        <w:contextualSpacing/>
      </w:pPr>
      <w:r w:rsidRPr="00166896">
        <w:rPr>
          <w:rStyle w:val="EndnoteReference"/>
        </w:rPr>
        <w:endnoteRef/>
      </w:r>
      <w:r w:rsidRPr="00166896">
        <w:t xml:space="preserve"> </w:t>
      </w:r>
      <w:r w:rsidRPr="00166896">
        <w:rPr>
          <w:color w:val="1A1A1A"/>
        </w:rPr>
        <w:t xml:space="preserve">Wilkinson P, Smith KR, </w:t>
      </w:r>
      <w:proofErr w:type="spellStart"/>
      <w:r w:rsidRPr="00166896">
        <w:rPr>
          <w:color w:val="1A1A1A"/>
        </w:rPr>
        <w:t>Joffe</w:t>
      </w:r>
      <w:proofErr w:type="spellEnd"/>
      <w:r w:rsidRPr="00166896">
        <w:rPr>
          <w:color w:val="1A1A1A"/>
        </w:rPr>
        <w:t xml:space="preserve"> M, Haines A. A global perspective on energy: health effects and injustices. Lancet. 2007 Sep 21;370(9591):965-78.</w:t>
      </w:r>
    </w:p>
    <w:p w14:paraId="764DFE9A" w14:textId="77777777" w:rsidR="007A502E" w:rsidRPr="00166896" w:rsidRDefault="007A502E" w:rsidP="00426376">
      <w:pPr>
        <w:pStyle w:val="EndnoteText"/>
        <w:rPr>
          <w:sz w:val="22"/>
          <w:szCs w:val="22"/>
        </w:rPr>
      </w:pPr>
    </w:p>
  </w:endnote>
  <w:endnote w:id="27">
    <w:p w14:paraId="1BFE2556" w14:textId="77777777" w:rsidR="007A502E" w:rsidRPr="00166896" w:rsidRDefault="007A502E" w:rsidP="00684167">
      <w:pPr>
        <w:pStyle w:val="EndnoteText"/>
        <w:rPr>
          <w:bCs/>
          <w:sz w:val="22"/>
          <w:szCs w:val="22"/>
        </w:rPr>
      </w:pPr>
      <w:r w:rsidRPr="00166896">
        <w:rPr>
          <w:rStyle w:val="EndnoteReference"/>
          <w:sz w:val="22"/>
          <w:szCs w:val="22"/>
        </w:rPr>
        <w:endnoteRef/>
      </w:r>
      <w:r w:rsidRPr="00166896">
        <w:rPr>
          <w:sz w:val="22"/>
          <w:szCs w:val="22"/>
        </w:rPr>
        <w:t xml:space="preserve"> [No Author]. International workshop on housing, health and climate change: </w:t>
      </w:r>
      <w:r w:rsidRPr="00166896">
        <w:rPr>
          <w:bCs/>
          <w:sz w:val="22"/>
          <w:szCs w:val="22"/>
        </w:rPr>
        <w:t xml:space="preserve">Developing guidance for health protection in the built environment </w:t>
      </w:r>
      <w:r w:rsidRPr="00166896">
        <w:rPr>
          <w:bCs/>
          <w:sz w:val="22"/>
          <w:szCs w:val="22"/>
        </w:rPr>
        <w:softHyphen/>
        <w:t>mitigation and adaptation responses. Geneva, Switzerland: World Health Organization; 2010. 28 p. Meeting Report.</w:t>
      </w:r>
    </w:p>
    <w:p w14:paraId="7FEB0C5C" w14:textId="77777777" w:rsidR="007A502E" w:rsidRPr="00166896" w:rsidRDefault="007A502E" w:rsidP="00684167">
      <w:pPr>
        <w:pStyle w:val="EndnoteText"/>
        <w:rPr>
          <w:sz w:val="22"/>
          <w:szCs w:val="22"/>
        </w:rPr>
      </w:pPr>
    </w:p>
  </w:endnote>
  <w:endnote w:id="28">
    <w:p w14:paraId="28E1B0BB" w14:textId="77777777" w:rsidR="007A502E" w:rsidRPr="00166896" w:rsidRDefault="007A502E" w:rsidP="00684167">
      <w:pPr>
        <w:widowControl w:val="0"/>
        <w:autoSpaceDE w:val="0"/>
        <w:autoSpaceDN w:val="0"/>
        <w:adjustRightInd w:val="0"/>
        <w:spacing w:line="240" w:lineRule="auto"/>
        <w:rPr>
          <w:color w:val="1A1A1A"/>
        </w:rPr>
      </w:pPr>
      <w:r w:rsidRPr="00166896">
        <w:rPr>
          <w:rStyle w:val="EndnoteReference"/>
        </w:rPr>
        <w:endnoteRef/>
      </w:r>
      <w:r w:rsidRPr="00166896">
        <w:t xml:space="preserve"> </w:t>
      </w:r>
      <w:r w:rsidRPr="00166896">
        <w:rPr>
          <w:color w:val="1A1A1A"/>
        </w:rPr>
        <w:t xml:space="preserve">Raymond J, Wheeler W, Brown MJ. Inadequate and unhealthy housing, 2007 and 2009. CDC Health Disparities and Inequalities Report—United States, 2011. 2011 Jan </w:t>
      </w:r>
      <w:proofErr w:type="gramStart"/>
      <w:r w:rsidRPr="00166896">
        <w:rPr>
          <w:color w:val="1A1A1A"/>
        </w:rPr>
        <w:t>14;60:21</w:t>
      </w:r>
      <w:proofErr w:type="gramEnd"/>
      <w:r w:rsidRPr="00166896">
        <w:rPr>
          <w:color w:val="1A1A1A"/>
        </w:rPr>
        <w:t>.</w:t>
      </w:r>
    </w:p>
    <w:p w14:paraId="7545C834" w14:textId="77777777" w:rsidR="007A502E" w:rsidRPr="00166896" w:rsidRDefault="007A502E" w:rsidP="00684167">
      <w:pPr>
        <w:pStyle w:val="EndnoteText"/>
        <w:rPr>
          <w:sz w:val="22"/>
          <w:szCs w:val="22"/>
        </w:rPr>
      </w:pPr>
    </w:p>
  </w:endnote>
  <w:endnote w:id="29">
    <w:p w14:paraId="1492CAA2" w14:textId="796E300B" w:rsidR="007A502E" w:rsidRPr="00166896" w:rsidRDefault="007A502E" w:rsidP="004830FE">
      <w:pPr>
        <w:rPr>
          <w:ins w:id="13" w:author="Carla Tilchin" w:date="2016-02-08T15:53:00Z"/>
          <w:rFonts w:eastAsia="Times New Roman"/>
          <w:color w:val="auto"/>
        </w:rPr>
      </w:pPr>
      <w:r w:rsidRPr="00166896">
        <w:rPr>
          <w:rStyle w:val="EndnoteReference"/>
        </w:rPr>
        <w:endnoteRef/>
      </w:r>
      <w:r w:rsidRPr="00166896">
        <w:t xml:space="preserve"> </w:t>
      </w:r>
      <w:r w:rsidRPr="00166896">
        <w:rPr>
          <w:rFonts w:eastAsia="Times New Roman"/>
          <w:color w:val="222222"/>
          <w:shd w:val="clear" w:color="auto" w:fill="FFFFFF"/>
        </w:rPr>
        <w:t>World Health Organization. Health principles of housing. 1989.</w:t>
      </w:r>
    </w:p>
    <w:p w14:paraId="5E746C96" w14:textId="77777777" w:rsidR="007A502E" w:rsidRPr="00166896" w:rsidRDefault="007A502E" w:rsidP="003D6725">
      <w:pPr>
        <w:pStyle w:val="EndnoteText"/>
        <w:rPr>
          <w:ins w:id="14" w:author="Carla Tilchin" w:date="2016-02-08T15:53:00Z"/>
          <w:sz w:val="22"/>
          <w:szCs w:val="22"/>
        </w:rPr>
      </w:pPr>
    </w:p>
  </w:endnote>
  <w:endnote w:id="30">
    <w:p w14:paraId="2062FD6D" w14:textId="77777777" w:rsidR="007A502E" w:rsidRPr="00166896" w:rsidRDefault="007A502E" w:rsidP="003D6725">
      <w:pPr>
        <w:pStyle w:val="EndnoteText"/>
        <w:rPr>
          <w:rFonts w:eastAsia="Times New Roman"/>
          <w:color w:val="008000"/>
          <w:sz w:val="22"/>
          <w:szCs w:val="22"/>
        </w:rPr>
      </w:pPr>
      <w:r w:rsidRPr="00166896">
        <w:rPr>
          <w:rStyle w:val="EndnoteReference"/>
          <w:color w:val="008000"/>
          <w:sz w:val="22"/>
          <w:szCs w:val="22"/>
        </w:rPr>
        <w:endnoteRef/>
      </w:r>
      <w:r w:rsidRPr="00166896">
        <w:rPr>
          <w:color w:val="008000"/>
          <w:sz w:val="22"/>
          <w:szCs w:val="22"/>
        </w:rPr>
        <w:t xml:space="preserve"> </w:t>
      </w:r>
      <w:r w:rsidRPr="00166896">
        <w:rPr>
          <w:color w:val="1A1A1A"/>
          <w:sz w:val="22"/>
          <w:szCs w:val="22"/>
        </w:rPr>
        <w:t xml:space="preserve">Habib RR, </w:t>
      </w:r>
      <w:proofErr w:type="spellStart"/>
      <w:r w:rsidRPr="00166896">
        <w:rPr>
          <w:color w:val="1A1A1A"/>
          <w:sz w:val="22"/>
          <w:szCs w:val="22"/>
        </w:rPr>
        <w:t>Mahfoud</w:t>
      </w:r>
      <w:proofErr w:type="spellEnd"/>
      <w:r w:rsidRPr="00166896">
        <w:rPr>
          <w:color w:val="1A1A1A"/>
          <w:sz w:val="22"/>
          <w:szCs w:val="22"/>
        </w:rPr>
        <w:t xml:space="preserve"> Z, </w:t>
      </w:r>
      <w:proofErr w:type="spellStart"/>
      <w:r w:rsidRPr="00166896">
        <w:rPr>
          <w:color w:val="1A1A1A"/>
          <w:sz w:val="22"/>
          <w:szCs w:val="22"/>
        </w:rPr>
        <w:t>Fawaz</w:t>
      </w:r>
      <w:proofErr w:type="spellEnd"/>
      <w:r w:rsidRPr="00166896">
        <w:rPr>
          <w:color w:val="1A1A1A"/>
          <w:sz w:val="22"/>
          <w:szCs w:val="22"/>
        </w:rPr>
        <w:t xml:space="preserve"> M, </w:t>
      </w:r>
      <w:proofErr w:type="spellStart"/>
      <w:r w:rsidRPr="00166896">
        <w:rPr>
          <w:color w:val="1A1A1A"/>
          <w:sz w:val="22"/>
          <w:szCs w:val="22"/>
        </w:rPr>
        <w:t>Basma</w:t>
      </w:r>
      <w:proofErr w:type="spellEnd"/>
      <w:r w:rsidRPr="00166896">
        <w:rPr>
          <w:color w:val="1A1A1A"/>
          <w:sz w:val="22"/>
          <w:szCs w:val="22"/>
        </w:rPr>
        <w:t xml:space="preserve"> SH, </w:t>
      </w:r>
      <w:proofErr w:type="spellStart"/>
      <w:r w:rsidRPr="00166896">
        <w:rPr>
          <w:color w:val="1A1A1A"/>
          <w:sz w:val="22"/>
          <w:szCs w:val="22"/>
        </w:rPr>
        <w:t>Yeretzian</w:t>
      </w:r>
      <w:proofErr w:type="spellEnd"/>
      <w:r w:rsidRPr="00166896">
        <w:rPr>
          <w:color w:val="1A1A1A"/>
          <w:sz w:val="22"/>
          <w:szCs w:val="22"/>
        </w:rPr>
        <w:t xml:space="preserve"> JS. Housing quality and ill health in a disadvantaged urban community. Public Health. 2009 Feb 28;123(2):174-81.</w:t>
      </w:r>
    </w:p>
    <w:p w14:paraId="10A0F227" w14:textId="77777777" w:rsidR="007A502E" w:rsidRPr="00166896" w:rsidRDefault="007A502E" w:rsidP="003D6725">
      <w:pPr>
        <w:pStyle w:val="EndnoteText"/>
        <w:rPr>
          <w:color w:val="008000"/>
          <w:sz w:val="22"/>
          <w:szCs w:val="22"/>
        </w:rPr>
      </w:pPr>
    </w:p>
  </w:endnote>
  <w:endnote w:id="31">
    <w:p w14:paraId="75DDC622" w14:textId="77777777" w:rsidR="007A502E" w:rsidRPr="00166896" w:rsidRDefault="007A502E" w:rsidP="003D6725">
      <w:pPr>
        <w:pStyle w:val="EndnoteText"/>
        <w:rPr>
          <w:color w:val="1A1A1A"/>
          <w:sz w:val="22"/>
          <w:szCs w:val="22"/>
        </w:rPr>
      </w:pPr>
      <w:r w:rsidRPr="00166896">
        <w:rPr>
          <w:rStyle w:val="EndnoteReference"/>
          <w:color w:val="008000"/>
          <w:sz w:val="22"/>
          <w:szCs w:val="22"/>
        </w:rPr>
        <w:endnoteRef/>
      </w:r>
      <w:r w:rsidRPr="00166896">
        <w:rPr>
          <w:color w:val="008000"/>
          <w:sz w:val="22"/>
          <w:szCs w:val="22"/>
        </w:rPr>
        <w:t xml:space="preserve"> </w:t>
      </w:r>
      <w:proofErr w:type="spellStart"/>
      <w:r w:rsidRPr="00166896">
        <w:rPr>
          <w:color w:val="1A1A1A"/>
          <w:sz w:val="22"/>
          <w:szCs w:val="22"/>
        </w:rPr>
        <w:t>Kushel</w:t>
      </w:r>
      <w:proofErr w:type="spellEnd"/>
      <w:r w:rsidRPr="00166896">
        <w:rPr>
          <w:color w:val="1A1A1A"/>
          <w:sz w:val="22"/>
          <w:szCs w:val="22"/>
        </w:rPr>
        <w:t xml:space="preserve"> MB, Gupta R, Gee L, Haas JS. Housing instability and food insecurity as barriers to health care among low</w:t>
      </w:r>
      <w:r w:rsidRPr="00166896">
        <w:rPr>
          <w:rFonts w:ascii="Calibri" w:eastAsia="Calibri" w:hAnsi="Calibri" w:cs="Calibri"/>
          <w:color w:val="1A1A1A"/>
          <w:sz w:val="22"/>
          <w:szCs w:val="22"/>
        </w:rPr>
        <w:t>‐</w:t>
      </w:r>
      <w:r w:rsidRPr="00166896">
        <w:rPr>
          <w:color w:val="1A1A1A"/>
          <w:sz w:val="22"/>
          <w:szCs w:val="22"/>
        </w:rPr>
        <w:t>income Americans. J Gen Intern Med. 2006 Jan 1;21(1):71-7.</w:t>
      </w:r>
    </w:p>
    <w:p w14:paraId="5806F159" w14:textId="77777777" w:rsidR="007A502E" w:rsidRPr="00166896" w:rsidRDefault="007A502E" w:rsidP="003D6725">
      <w:pPr>
        <w:pStyle w:val="EndnoteText"/>
        <w:rPr>
          <w:color w:val="008000"/>
          <w:sz w:val="22"/>
          <w:szCs w:val="22"/>
        </w:rPr>
      </w:pPr>
    </w:p>
  </w:endnote>
  <w:endnote w:id="32">
    <w:p w14:paraId="6380B452" w14:textId="77777777" w:rsidR="007A502E" w:rsidRPr="00166896" w:rsidRDefault="007A502E" w:rsidP="003D6725">
      <w:pPr>
        <w:pStyle w:val="EndnoteText"/>
        <w:rPr>
          <w:rFonts w:eastAsia="Times New Roman"/>
          <w:color w:val="008000"/>
          <w:sz w:val="22"/>
          <w:szCs w:val="22"/>
        </w:rPr>
      </w:pPr>
      <w:r w:rsidRPr="00166896">
        <w:rPr>
          <w:rStyle w:val="EndnoteReference"/>
          <w:color w:val="008000"/>
          <w:sz w:val="22"/>
          <w:szCs w:val="22"/>
        </w:rPr>
        <w:endnoteRef/>
      </w:r>
      <w:r w:rsidRPr="00166896">
        <w:rPr>
          <w:color w:val="008000"/>
          <w:sz w:val="22"/>
          <w:szCs w:val="22"/>
        </w:rPr>
        <w:t xml:space="preserve"> </w:t>
      </w:r>
      <w:r w:rsidRPr="00166896">
        <w:rPr>
          <w:color w:val="1A1A1A"/>
          <w:sz w:val="22"/>
          <w:szCs w:val="22"/>
        </w:rPr>
        <w:t xml:space="preserve">Roberts B, </w:t>
      </w:r>
      <w:proofErr w:type="spellStart"/>
      <w:r w:rsidRPr="00166896">
        <w:rPr>
          <w:color w:val="1A1A1A"/>
          <w:sz w:val="22"/>
          <w:szCs w:val="22"/>
        </w:rPr>
        <w:t>Ocaka</w:t>
      </w:r>
      <w:proofErr w:type="spellEnd"/>
      <w:r w:rsidRPr="00166896">
        <w:rPr>
          <w:color w:val="1A1A1A"/>
          <w:sz w:val="22"/>
          <w:szCs w:val="22"/>
        </w:rPr>
        <w:t xml:space="preserve"> KF, Browne J, </w:t>
      </w:r>
      <w:proofErr w:type="spellStart"/>
      <w:r w:rsidRPr="00166896">
        <w:rPr>
          <w:color w:val="1A1A1A"/>
          <w:sz w:val="22"/>
          <w:szCs w:val="22"/>
        </w:rPr>
        <w:t>Oyok</w:t>
      </w:r>
      <w:proofErr w:type="spellEnd"/>
      <w:r w:rsidRPr="00166896">
        <w:rPr>
          <w:color w:val="1A1A1A"/>
          <w:sz w:val="22"/>
          <w:szCs w:val="22"/>
        </w:rPr>
        <w:t xml:space="preserve"> T, </w:t>
      </w:r>
      <w:proofErr w:type="spellStart"/>
      <w:r w:rsidRPr="00166896">
        <w:rPr>
          <w:color w:val="1A1A1A"/>
          <w:sz w:val="22"/>
          <w:szCs w:val="22"/>
        </w:rPr>
        <w:t>Sondorp</w:t>
      </w:r>
      <w:proofErr w:type="spellEnd"/>
      <w:r w:rsidRPr="00166896">
        <w:rPr>
          <w:color w:val="1A1A1A"/>
          <w:sz w:val="22"/>
          <w:szCs w:val="22"/>
        </w:rPr>
        <w:t xml:space="preserve"> E. Factors associated with the health status of internally displaced persons in northern Uganda. J </w:t>
      </w:r>
      <w:proofErr w:type="spellStart"/>
      <w:r w:rsidRPr="00166896">
        <w:rPr>
          <w:color w:val="1A1A1A"/>
          <w:sz w:val="22"/>
          <w:szCs w:val="22"/>
        </w:rPr>
        <w:t>Epidemiol</w:t>
      </w:r>
      <w:proofErr w:type="spellEnd"/>
      <w:r w:rsidRPr="00166896">
        <w:rPr>
          <w:color w:val="1A1A1A"/>
          <w:sz w:val="22"/>
          <w:szCs w:val="22"/>
        </w:rPr>
        <w:t xml:space="preserve"> Community Health. 2009 Mar 1;63(3):227-32.</w:t>
      </w:r>
    </w:p>
    <w:p w14:paraId="5B92A5AC" w14:textId="77777777" w:rsidR="007A502E" w:rsidRPr="00166896" w:rsidRDefault="007A502E" w:rsidP="003D6725">
      <w:pPr>
        <w:pStyle w:val="EndnoteText"/>
        <w:rPr>
          <w:sz w:val="22"/>
          <w:szCs w:val="22"/>
        </w:rPr>
      </w:pPr>
    </w:p>
  </w:endnote>
  <w:endnote w:id="33">
    <w:p w14:paraId="06216B92" w14:textId="77777777" w:rsidR="007A502E" w:rsidRPr="00166896" w:rsidRDefault="007A502E" w:rsidP="003D6725">
      <w:pPr>
        <w:pStyle w:val="Normal1"/>
        <w:spacing w:line="240" w:lineRule="auto"/>
        <w:contextualSpacing/>
      </w:pPr>
      <w:r w:rsidRPr="00166896">
        <w:rPr>
          <w:rStyle w:val="EndnoteReference"/>
        </w:rPr>
        <w:endnoteRef/>
      </w:r>
      <w:r w:rsidRPr="00166896">
        <w:t xml:space="preserve"> </w:t>
      </w:r>
      <w:r w:rsidRPr="00166896">
        <w:rPr>
          <w:color w:val="1A1A1A"/>
        </w:rPr>
        <w:t>Al-</w:t>
      </w:r>
      <w:proofErr w:type="spellStart"/>
      <w:r w:rsidRPr="00166896">
        <w:rPr>
          <w:color w:val="1A1A1A"/>
        </w:rPr>
        <w:t>Khatib</w:t>
      </w:r>
      <w:proofErr w:type="spellEnd"/>
      <w:r w:rsidRPr="00166896">
        <w:rPr>
          <w:color w:val="1A1A1A"/>
        </w:rPr>
        <w:t xml:space="preserve"> IA, </w:t>
      </w:r>
      <w:proofErr w:type="spellStart"/>
      <w:r w:rsidRPr="00166896">
        <w:rPr>
          <w:color w:val="1A1A1A"/>
        </w:rPr>
        <w:t>Ju'ba</w:t>
      </w:r>
      <w:proofErr w:type="spellEnd"/>
      <w:r w:rsidRPr="00166896">
        <w:rPr>
          <w:color w:val="1A1A1A"/>
        </w:rPr>
        <w:t xml:space="preserve"> A, Kamal N, </w:t>
      </w:r>
      <w:proofErr w:type="spellStart"/>
      <w:r w:rsidRPr="00166896">
        <w:rPr>
          <w:color w:val="1A1A1A"/>
        </w:rPr>
        <w:t>Hamed</w:t>
      </w:r>
      <w:proofErr w:type="spellEnd"/>
      <w:r w:rsidRPr="00166896">
        <w:rPr>
          <w:color w:val="1A1A1A"/>
        </w:rPr>
        <w:t xml:space="preserve"> N, </w:t>
      </w:r>
      <w:proofErr w:type="spellStart"/>
      <w:r w:rsidRPr="00166896">
        <w:rPr>
          <w:color w:val="1A1A1A"/>
        </w:rPr>
        <w:t>Hmeidan</w:t>
      </w:r>
      <w:proofErr w:type="spellEnd"/>
      <w:r w:rsidRPr="00166896">
        <w:rPr>
          <w:color w:val="1A1A1A"/>
        </w:rPr>
        <w:t xml:space="preserve"> N, </w:t>
      </w:r>
      <w:proofErr w:type="spellStart"/>
      <w:r w:rsidRPr="00166896">
        <w:rPr>
          <w:color w:val="1A1A1A"/>
        </w:rPr>
        <w:t>Massad</w:t>
      </w:r>
      <w:proofErr w:type="spellEnd"/>
      <w:r w:rsidRPr="00166896">
        <w:rPr>
          <w:color w:val="1A1A1A"/>
        </w:rPr>
        <w:t xml:space="preserve"> S. Impact of housing conditions on the health of the people at al-</w:t>
      </w:r>
      <w:proofErr w:type="spellStart"/>
      <w:r w:rsidRPr="00166896">
        <w:rPr>
          <w:color w:val="1A1A1A"/>
        </w:rPr>
        <w:t>Ama'ri</w:t>
      </w:r>
      <w:proofErr w:type="spellEnd"/>
      <w:r w:rsidRPr="00166896">
        <w:rPr>
          <w:color w:val="1A1A1A"/>
        </w:rPr>
        <w:t xml:space="preserve"> refugee camp in the West Bank of Palestine. </w:t>
      </w:r>
      <w:proofErr w:type="spellStart"/>
      <w:r w:rsidRPr="00166896">
        <w:rPr>
          <w:color w:val="1A1A1A"/>
        </w:rPr>
        <w:t>Int</w:t>
      </w:r>
      <w:proofErr w:type="spellEnd"/>
      <w:r w:rsidRPr="00166896">
        <w:rPr>
          <w:color w:val="1A1A1A"/>
        </w:rPr>
        <w:t xml:space="preserve"> J Environ </w:t>
      </w:r>
      <w:r w:rsidRPr="00166896">
        <w:rPr>
          <w:bCs/>
          <w:color w:val="1A1A1A"/>
        </w:rPr>
        <w:t>Health</w:t>
      </w:r>
      <w:r w:rsidRPr="00166896">
        <w:rPr>
          <w:color w:val="1A1A1A"/>
        </w:rPr>
        <w:t xml:space="preserve"> Res. 2003 Dec 1;13(4):315-26.</w:t>
      </w:r>
    </w:p>
    <w:p w14:paraId="4B2884F9" w14:textId="77777777" w:rsidR="007A502E" w:rsidRPr="00166896" w:rsidRDefault="007A502E" w:rsidP="003D6725">
      <w:pPr>
        <w:pStyle w:val="EndnoteText"/>
        <w:rPr>
          <w:sz w:val="22"/>
          <w:szCs w:val="22"/>
        </w:rPr>
      </w:pPr>
    </w:p>
  </w:endnote>
  <w:endnote w:id="34">
    <w:p w14:paraId="6C82227D" w14:textId="77777777" w:rsidR="007A502E" w:rsidRPr="00166896" w:rsidRDefault="007A502E" w:rsidP="003D6725">
      <w:pPr>
        <w:pStyle w:val="Normal1"/>
        <w:spacing w:line="240" w:lineRule="auto"/>
        <w:contextualSpacing/>
      </w:pPr>
      <w:r w:rsidRPr="00166896">
        <w:rPr>
          <w:rStyle w:val="EndnoteReference"/>
        </w:rPr>
        <w:endnoteRef/>
      </w:r>
      <w:r w:rsidRPr="00166896">
        <w:t xml:space="preserve"> </w:t>
      </w:r>
      <w:r w:rsidRPr="00166896">
        <w:rPr>
          <w:color w:val="1A1A1A"/>
        </w:rPr>
        <w:t xml:space="preserve">Bonner PC, Schmidt WP, </w:t>
      </w:r>
      <w:proofErr w:type="spellStart"/>
      <w:r w:rsidRPr="00166896">
        <w:rPr>
          <w:color w:val="1A1A1A"/>
        </w:rPr>
        <w:t>Belmain</w:t>
      </w:r>
      <w:proofErr w:type="spellEnd"/>
      <w:r w:rsidRPr="00166896">
        <w:rPr>
          <w:color w:val="1A1A1A"/>
        </w:rPr>
        <w:t xml:space="preserve"> SR, </w:t>
      </w:r>
      <w:proofErr w:type="spellStart"/>
      <w:r w:rsidRPr="00166896">
        <w:rPr>
          <w:color w:val="1A1A1A"/>
        </w:rPr>
        <w:t>Oshin</w:t>
      </w:r>
      <w:proofErr w:type="spellEnd"/>
      <w:r w:rsidRPr="00166896">
        <w:rPr>
          <w:color w:val="1A1A1A"/>
        </w:rPr>
        <w:t xml:space="preserve"> B, </w:t>
      </w:r>
      <w:proofErr w:type="spellStart"/>
      <w:r w:rsidRPr="00166896">
        <w:rPr>
          <w:color w:val="1A1A1A"/>
        </w:rPr>
        <w:t>Baglole</w:t>
      </w:r>
      <w:proofErr w:type="spellEnd"/>
      <w:r w:rsidRPr="00166896">
        <w:rPr>
          <w:color w:val="1A1A1A"/>
        </w:rPr>
        <w:t xml:space="preserve"> D, </w:t>
      </w:r>
      <w:proofErr w:type="spellStart"/>
      <w:r w:rsidRPr="00166896">
        <w:rPr>
          <w:color w:val="1A1A1A"/>
        </w:rPr>
        <w:t>Borchert</w:t>
      </w:r>
      <w:proofErr w:type="spellEnd"/>
      <w:r w:rsidRPr="00166896">
        <w:rPr>
          <w:color w:val="1A1A1A"/>
        </w:rPr>
        <w:t xml:space="preserve"> M. Poor housing quality increases risk of rodent infestation and Lassa fever in refugee camps of Sierra Leone. Am J Trop Med </w:t>
      </w:r>
      <w:proofErr w:type="spellStart"/>
      <w:r w:rsidRPr="00166896">
        <w:rPr>
          <w:color w:val="1A1A1A"/>
        </w:rPr>
        <w:t>Hyg</w:t>
      </w:r>
      <w:proofErr w:type="spellEnd"/>
      <w:r w:rsidRPr="00166896">
        <w:rPr>
          <w:color w:val="1A1A1A"/>
        </w:rPr>
        <w:t>. 2007 Jul 1;77(1):169-75.</w:t>
      </w:r>
    </w:p>
    <w:p w14:paraId="5772140A" w14:textId="77777777" w:rsidR="007A502E" w:rsidRPr="00166896" w:rsidRDefault="007A502E" w:rsidP="003D6725">
      <w:pPr>
        <w:pStyle w:val="EndnoteText"/>
        <w:rPr>
          <w:sz w:val="22"/>
          <w:szCs w:val="22"/>
        </w:rPr>
      </w:pPr>
    </w:p>
  </w:endnote>
  <w:endnote w:id="35">
    <w:p w14:paraId="4E779C92" w14:textId="77777777" w:rsidR="007A502E" w:rsidRPr="00166896" w:rsidRDefault="007A502E" w:rsidP="003D6725">
      <w:pPr>
        <w:pStyle w:val="Normal1"/>
        <w:spacing w:line="240" w:lineRule="auto"/>
        <w:contextualSpacing/>
      </w:pPr>
      <w:r w:rsidRPr="00166896">
        <w:rPr>
          <w:rStyle w:val="EndnoteReference"/>
        </w:rPr>
        <w:endnoteRef/>
      </w:r>
      <w:r w:rsidRPr="00166896">
        <w:t xml:space="preserve"> </w:t>
      </w:r>
      <w:r w:rsidRPr="00166896">
        <w:rPr>
          <w:color w:val="1A1A1A"/>
        </w:rPr>
        <w:t xml:space="preserve">Kelly JD, Barrie MB, Ross RA, Temple BA, Moses LM, Bausch DG. Housing equity for health equity: a rights-based approach to the control of Lassa fever in post-war Sierra Leone. BMC </w:t>
      </w:r>
      <w:proofErr w:type="spellStart"/>
      <w:r w:rsidRPr="00166896">
        <w:rPr>
          <w:color w:val="1A1A1A"/>
        </w:rPr>
        <w:t>Int</w:t>
      </w:r>
      <w:proofErr w:type="spellEnd"/>
      <w:r w:rsidRPr="00166896">
        <w:rPr>
          <w:color w:val="1A1A1A"/>
        </w:rPr>
        <w:t xml:space="preserve"> Health Hum Rights. 2013 Jan 2;13(1):2.</w:t>
      </w:r>
    </w:p>
    <w:p w14:paraId="5DBE7E2E" w14:textId="77777777" w:rsidR="007A502E" w:rsidRPr="00166896" w:rsidRDefault="007A502E" w:rsidP="003D6725">
      <w:pPr>
        <w:pStyle w:val="EndnoteText"/>
        <w:rPr>
          <w:sz w:val="22"/>
          <w:szCs w:val="22"/>
        </w:rPr>
      </w:pPr>
    </w:p>
  </w:endnote>
  <w:endnote w:id="36">
    <w:p w14:paraId="308259B0" w14:textId="77777777" w:rsidR="007A502E" w:rsidRPr="00166896" w:rsidRDefault="007A502E" w:rsidP="00F6295B">
      <w:pPr>
        <w:pStyle w:val="Normal1"/>
        <w:spacing w:line="240" w:lineRule="auto"/>
        <w:contextualSpacing/>
        <w:rPr>
          <w:rFonts w:eastAsia="Times New Roman"/>
        </w:rPr>
      </w:pPr>
      <w:r w:rsidRPr="00166896">
        <w:rPr>
          <w:rStyle w:val="EndnoteReference"/>
        </w:rPr>
        <w:endnoteRef/>
      </w:r>
      <w:r w:rsidRPr="00166896">
        <w:t xml:space="preserve"> </w:t>
      </w:r>
      <w:r w:rsidRPr="00166896">
        <w:rPr>
          <w:color w:val="1A1A1A"/>
        </w:rPr>
        <w:t>Bruce, N. Smoke, health and household energy, Volume 2: Researching pathways to scaling up sustainable and effective kitchen smoke alleviation. 97-126 pp. Practical Action, United Kingdom; 2007.</w:t>
      </w:r>
    </w:p>
    <w:p w14:paraId="13B77574" w14:textId="77777777" w:rsidR="007A502E" w:rsidRPr="00166896" w:rsidRDefault="007A502E" w:rsidP="00F6295B">
      <w:pPr>
        <w:pStyle w:val="EndnoteText"/>
        <w:rPr>
          <w:sz w:val="22"/>
          <w:szCs w:val="22"/>
        </w:rPr>
      </w:pPr>
    </w:p>
  </w:endnote>
  <w:endnote w:id="37">
    <w:p w14:paraId="0021A5AE" w14:textId="77777777" w:rsidR="007A502E" w:rsidRPr="00166896" w:rsidRDefault="007A502E" w:rsidP="00F6295B">
      <w:pPr>
        <w:pStyle w:val="Normal1"/>
        <w:spacing w:line="240" w:lineRule="auto"/>
        <w:contextualSpacing/>
      </w:pPr>
      <w:r w:rsidRPr="00166896">
        <w:rPr>
          <w:rStyle w:val="EndnoteReference"/>
        </w:rPr>
        <w:endnoteRef/>
      </w:r>
      <w:r w:rsidRPr="00166896">
        <w:t xml:space="preserve"> </w:t>
      </w:r>
      <w:r w:rsidRPr="00166896">
        <w:rPr>
          <w:rFonts w:eastAsia="Times New Roman"/>
          <w:highlight w:val="white"/>
        </w:rPr>
        <w:t>The World Bank. The welfare impact of rural electrification: a reassessment of the costs and benefits, an IEG impact evaluation. Washington, DC: Independent Evaluation Group, The World Bank; 2008.</w:t>
      </w:r>
    </w:p>
    <w:p w14:paraId="25DDC314" w14:textId="77777777" w:rsidR="007A502E" w:rsidRPr="00166896" w:rsidRDefault="007A502E" w:rsidP="00F6295B">
      <w:pPr>
        <w:pStyle w:val="EndnoteText"/>
        <w:rPr>
          <w:sz w:val="22"/>
          <w:szCs w:val="22"/>
        </w:rPr>
      </w:pPr>
    </w:p>
  </w:endnote>
  <w:endnote w:id="38">
    <w:p w14:paraId="097DCB7D" w14:textId="77777777" w:rsidR="007A502E" w:rsidRPr="00166896" w:rsidRDefault="007A502E" w:rsidP="00053255">
      <w:pPr>
        <w:pStyle w:val="Normal1"/>
        <w:spacing w:line="240" w:lineRule="auto"/>
        <w:contextualSpacing/>
      </w:pPr>
      <w:r w:rsidRPr="00166896">
        <w:rPr>
          <w:rStyle w:val="EndnoteReference"/>
        </w:rPr>
        <w:endnoteRef/>
      </w:r>
      <w:r w:rsidRPr="00166896">
        <w:t xml:space="preserve"> </w:t>
      </w:r>
      <w:r w:rsidRPr="00166896">
        <w:rPr>
          <w:color w:val="1A1A1A"/>
        </w:rPr>
        <w:t xml:space="preserve">Bruce N, Perez-Padilla R, </w:t>
      </w:r>
      <w:proofErr w:type="spellStart"/>
      <w:r w:rsidRPr="00166896">
        <w:rPr>
          <w:color w:val="1A1A1A"/>
        </w:rPr>
        <w:t>Albalak</w:t>
      </w:r>
      <w:proofErr w:type="spellEnd"/>
      <w:r w:rsidRPr="00166896">
        <w:rPr>
          <w:color w:val="1A1A1A"/>
        </w:rPr>
        <w:t xml:space="preserve"> R. The health effects of indoor air pollution exposure in developing countries. Geneva: World Health Organization. 2002;11.</w:t>
      </w:r>
    </w:p>
    <w:p w14:paraId="39F4366E" w14:textId="77777777" w:rsidR="007A502E" w:rsidRPr="00166896" w:rsidRDefault="007A502E" w:rsidP="00053255">
      <w:pPr>
        <w:pStyle w:val="EndnoteText"/>
        <w:rPr>
          <w:sz w:val="22"/>
          <w:szCs w:val="22"/>
        </w:rPr>
      </w:pPr>
    </w:p>
  </w:endnote>
  <w:endnote w:id="39">
    <w:p w14:paraId="68D8E064" w14:textId="77777777" w:rsidR="007A502E" w:rsidRPr="00166896" w:rsidRDefault="007A502E" w:rsidP="00053255">
      <w:pPr>
        <w:pStyle w:val="Normal1"/>
        <w:spacing w:line="240" w:lineRule="auto"/>
        <w:contextualSpacing/>
        <w:rPr>
          <w:rFonts w:eastAsia="Times New Roman"/>
          <w:highlight w:val="white"/>
        </w:rPr>
      </w:pPr>
      <w:r w:rsidRPr="00166896">
        <w:rPr>
          <w:rStyle w:val="EndnoteReference"/>
        </w:rPr>
        <w:endnoteRef/>
      </w:r>
      <w:r w:rsidRPr="00166896">
        <w:t xml:space="preserve"> </w:t>
      </w:r>
      <w:r w:rsidRPr="00166896">
        <w:rPr>
          <w:rFonts w:eastAsia="Times New Roman"/>
          <w:highlight w:val="white"/>
        </w:rPr>
        <w:t>World Health Organization. Indoor air pollution: Health effects [Internet]. Geneva, Switzerland: World Health Organization [cited 2016 February 9]. Available from: http://www.who.int/indoorair/health_</w:t>
      </w:r>
    </w:p>
    <w:p w14:paraId="632552A3" w14:textId="77777777" w:rsidR="007A502E" w:rsidRPr="00166896" w:rsidRDefault="007A502E" w:rsidP="00053255">
      <w:pPr>
        <w:pStyle w:val="Normal1"/>
        <w:spacing w:line="240" w:lineRule="auto"/>
        <w:contextualSpacing/>
        <w:rPr>
          <w:rFonts w:eastAsia="Times New Roman"/>
          <w:highlight w:val="white"/>
        </w:rPr>
      </w:pPr>
      <w:r w:rsidRPr="00166896">
        <w:rPr>
          <w:rFonts w:eastAsia="Times New Roman"/>
          <w:highlight w:val="white"/>
        </w:rPr>
        <w:t>impacts/disease/en/</w:t>
      </w:r>
    </w:p>
    <w:p w14:paraId="29E03027" w14:textId="77777777" w:rsidR="007A502E" w:rsidRPr="00166896" w:rsidRDefault="007A502E" w:rsidP="00053255">
      <w:pPr>
        <w:pStyle w:val="EndnoteText"/>
        <w:rPr>
          <w:sz w:val="22"/>
          <w:szCs w:val="22"/>
        </w:rPr>
      </w:pPr>
    </w:p>
  </w:endnote>
  <w:endnote w:id="40">
    <w:p w14:paraId="304351BD" w14:textId="77777777" w:rsidR="007A502E" w:rsidRPr="00166896" w:rsidRDefault="007A502E" w:rsidP="00053255">
      <w:pPr>
        <w:pStyle w:val="Normal1"/>
        <w:spacing w:line="240" w:lineRule="auto"/>
        <w:contextualSpacing/>
      </w:pPr>
      <w:r w:rsidRPr="00166896">
        <w:rPr>
          <w:rStyle w:val="EndnoteReference"/>
        </w:rPr>
        <w:endnoteRef/>
      </w:r>
      <w:r w:rsidRPr="00166896">
        <w:t xml:space="preserve"> </w:t>
      </w:r>
      <w:r w:rsidRPr="00166896">
        <w:rPr>
          <w:color w:val="1A1A1A"/>
        </w:rPr>
        <w:t xml:space="preserve">Fitzpatrick-Lewis D, </w:t>
      </w:r>
      <w:proofErr w:type="spellStart"/>
      <w:r w:rsidRPr="00166896">
        <w:rPr>
          <w:color w:val="1A1A1A"/>
        </w:rPr>
        <w:t>Ganann</w:t>
      </w:r>
      <w:proofErr w:type="spellEnd"/>
      <w:r w:rsidRPr="00166896">
        <w:rPr>
          <w:color w:val="1A1A1A"/>
        </w:rPr>
        <w:t xml:space="preserve"> R, </w:t>
      </w:r>
      <w:proofErr w:type="spellStart"/>
      <w:r w:rsidRPr="00166896">
        <w:rPr>
          <w:color w:val="1A1A1A"/>
        </w:rPr>
        <w:t>Krishnaratne</w:t>
      </w:r>
      <w:proofErr w:type="spellEnd"/>
      <w:r w:rsidRPr="00166896">
        <w:rPr>
          <w:color w:val="1A1A1A"/>
        </w:rPr>
        <w:t xml:space="preserve"> S, </w:t>
      </w:r>
      <w:proofErr w:type="spellStart"/>
      <w:r w:rsidRPr="00166896">
        <w:rPr>
          <w:color w:val="1A1A1A"/>
        </w:rPr>
        <w:t>Ciliska</w:t>
      </w:r>
      <w:proofErr w:type="spellEnd"/>
      <w:r w:rsidRPr="00166896">
        <w:rPr>
          <w:color w:val="1A1A1A"/>
        </w:rPr>
        <w:t xml:space="preserve"> D, </w:t>
      </w:r>
      <w:proofErr w:type="spellStart"/>
      <w:r w:rsidRPr="00166896">
        <w:rPr>
          <w:color w:val="1A1A1A"/>
        </w:rPr>
        <w:t>Kouyoumdjian</w:t>
      </w:r>
      <w:proofErr w:type="spellEnd"/>
      <w:r w:rsidRPr="00166896">
        <w:rPr>
          <w:color w:val="1A1A1A"/>
        </w:rPr>
        <w:t xml:space="preserve"> F, Hwang SW. Effectiveness of interventions to improve the health and housing status of homeless people: a rapid systematic review. BMC Public Health. 2011 Aug 10;11(1):1.</w:t>
      </w:r>
    </w:p>
    <w:p w14:paraId="21A37AB5" w14:textId="77777777" w:rsidR="007A502E" w:rsidRPr="00166896" w:rsidRDefault="007A502E" w:rsidP="00053255">
      <w:pPr>
        <w:pStyle w:val="EndnoteText"/>
        <w:rPr>
          <w:sz w:val="22"/>
          <w:szCs w:val="22"/>
        </w:rPr>
      </w:pPr>
    </w:p>
  </w:endnote>
  <w:endnote w:id="41">
    <w:p w14:paraId="17A72A54" w14:textId="77777777" w:rsidR="007A502E" w:rsidRPr="00166896" w:rsidRDefault="007A502E" w:rsidP="00053255">
      <w:pPr>
        <w:pStyle w:val="Normal1"/>
        <w:spacing w:line="240" w:lineRule="auto"/>
        <w:contextualSpacing/>
      </w:pPr>
      <w:r w:rsidRPr="00166896">
        <w:rPr>
          <w:rStyle w:val="EndnoteReference"/>
        </w:rPr>
        <w:endnoteRef/>
      </w:r>
      <w:r w:rsidRPr="00166896">
        <w:t xml:space="preserve"> </w:t>
      </w:r>
      <w:r w:rsidRPr="00166896">
        <w:rPr>
          <w:color w:val="1A1A1A"/>
        </w:rPr>
        <w:t xml:space="preserve">Thomson H, </w:t>
      </w:r>
      <w:proofErr w:type="spellStart"/>
      <w:r w:rsidRPr="00166896">
        <w:rPr>
          <w:color w:val="1A1A1A"/>
        </w:rPr>
        <w:t>Petticrew</w:t>
      </w:r>
      <w:proofErr w:type="spellEnd"/>
      <w:r w:rsidRPr="00166896">
        <w:rPr>
          <w:color w:val="1A1A1A"/>
        </w:rPr>
        <w:t xml:space="preserve"> M, Morrison D. Health effects of housing improvement: systematic review of intervention studies. BMJ. 2001 Jul 28;323(7306):187-90.</w:t>
      </w:r>
    </w:p>
    <w:p w14:paraId="030F9151" w14:textId="77777777" w:rsidR="007A502E" w:rsidRPr="00166896" w:rsidRDefault="007A502E" w:rsidP="00053255">
      <w:pPr>
        <w:pStyle w:val="EndnoteText"/>
        <w:rPr>
          <w:sz w:val="22"/>
          <w:szCs w:val="22"/>
        </w:rPr>
      </w:pPr>
    </w:p>
  </w:endnote>
  <w:endnote w:id="42">
    <w:p w14:paraId="65156081" w14:textId="028DDDBE" w:rsidR="007A502E" w:rsidRPr="00166896" w:rsidRDefault="007A502E" w:rsidP="00246351">
      <w:pPr>
        <w:pStyle w:val="Normal1"/>
        <w:spacing w:line="240" w:lineRule="auto"/>
        <w:contextualSpacing/>
        <w:rPr>
          <w:rFonts w:eastAsia="Times New Roman"/>
          <w:color w:val="FF0000"/>
        </w:rPr>
      </w:pPr>
      <w:r w:rsidRPr="00166896">
        <w:rPr>
          <w:rStyle w:val="EndnoteReference"/>
        </w:rPr>
        <w:endnoteRef/>
      </w:r>
      <w:r w:rsidRPr="00166896">
        <w:t xml:space="preserve"> </w:t>
      </w:r>
      <w:r w:rsidRPr="00166896">
        <w:rPr>
          <w:rFonts w:eastAsia="Times New Roman"/>
          <w:color w:val="auto"/>
        </w:rPr>
        <w:t xml:space="preserve">UN Development Program. Human development report 2015: Work for Human Development. New York, NY: United Nations Development </w:t>
      </w:r>
      <w:proofErr w:type="spellStart"/>
      <w:r w:rsidRPr="00166896">
        <w:rPr>
          <w:rFonts w:eastAsia="Times New Roman"/>
          <w:color w:val="auto"/>
        </w:rPr>
        <w:t>Programme</w:t>
      </w:r>
      <w:proofErr w:type="spellEnd"/>
      <w:r w:rsidRPr="00166896">
        <w:rPr>
          <w:rFonts w:eastAsia="Times New Roman"/>
          <w:color w:val="auto"/>
        </w:rPr>
        <w:t>; 2015 [cited 2016 February 9]. Available from: http://hdr.undp.org/sites/default/files/2015_human_development_report_1.pdf</w:t>
      </w:r>
    </w:p>
    <w:p w14:paraId="0024129A" w14:textId="77777777" w:rsidR="007A502E" w:rsidRPr="00166896" w:rsidRDefault="007A502E" w:rsidP="00246351">
      <w:pPr>
        <w:pStyle w:val="EndnoteText"/>
        <w:rPr>
          <w:color w:val="FF0000"/>
          <w:sz w:val="22"/>
          <w:szCs w:val="22"/>
        </w:rPr>
      </w:pPr>
    </w:p>
  </w:endnote>
  <w:endnote w:id="43">
    <w:p w14:paraId="02EA5A57" w14:textId="77777777" w:rsidR="007A502E" w:rsidRPr="00166896" w:rsidRDefault="007A502E" w:rsidP="00246351">
      <w:pPr>
        <w:pStyle w:val="Normal1"/>
        <w:spacing w:line="240" w:lineRule="auto"/>
        <w:contextualSpacing/>
      </w:pPr>
      <w:r w:rsidRPr="00166896">
        <w:rPr>
          <w:rStyle w:val="EndnoteReference"/>
          <w:color w:val="FF0000"/>
        </w:rPr>
        <w:endnoteRef/>
      </w:r>
      <w:r w:rsidRPr="00166896">
        <w:rPr>
          <w:color w:val="FF0000"/>
        </w:rPr>
        <w:t xml:space="preserve"> </w:t>
      </w:r>
      <w:r w:rsidRPr="00166896">
        <w:rPr>
          <w:rFonts w:eastAsia="Times New Roman"/>
          <w:color w:val="auto"/>
        </w:rPr>
        <w:t>World Resources Institute 2007</w:t>
      </w:r>
      <w:r w:rsidRPr="00166896">
        <w:rPr>
          <w:rFonts w:eastAsia="Times New Roman"/>
        </w:rPr>
        <w:t xml:space="preserve"> (from Wilkinson source) </w:t>
      </w:r>
      <w:r w:rsidRPr="00166896">
        <w:t xml:space="preserve">World Resources Institute. Earth trends. http://earthtrends.wri.org/ </w:t>
      </w:r>
      <w:proofErr w:type="spellStart"/>
      <w:proofErr w:type="gramStart"/>
      <w:r w:rsidRPr="00166896">
        <w:t>searchable_db</w:t>
      </w:r>
      <w:proofErr w:type="spellEnd"/>
      <w:r w:rsidRPr="00166896">
        <w:t>/</w:t>
      </w:r>
      <w:proofErr w:type="spellStart"/>
      <w:r w:rsidRPr="00166896">
        <w:t>index.php?step</w:t>
      </w:r>
      <w:proofErr w:type="spellEnd"/>
      <w:proofErr w:type="gramEnd"/>
      <w:r w:rsidRPr="00166896">
        <w:t xml:space="preserve">=countries&amp;ccID%5B%5D=0&amp;allcou </w:t>
      </w:r>
      <w:proofErr w:type="spellStart"/>
      <w:r w:rsidRPr="00166896">
        <w:t>ntries</w:t>
      </w:r>
      <w:proofErr w:type="spellEnd"/>
      <w:r w:rsidRPr="00166896">
        <w:t>=</w:t>
      </w:r>
      <w:proofErr w:type="spellStart"/>
      <w:r w:rsidRPr="00166896">
        <w:t>checkbox&amp;theme</w:t>
      </w:r>
      <w:proofErr w:type="spellEnd"/>
      <w:r w:rsidRPr="00166896">
        <w:t>=6&amp;variable_ID=351&amp;action=</w:t>
      </w:r>
      <w:proofErr w:type="spellStart"/>
      <w:r w:rsidRPr="00166896">
        <w:t>select_years</w:t>
      </w:r>
      <w:proofErr w:type="spellEnd"/>
      <w:r w:rsidRPr="00166896">
        <w:t xml:space="preserve"> (accessed Aug 21, 2007). </w:t>
      </w:r>
    </w:p>
    <w:p w14:paraId="2B01EF12" w14:textId="77777777" w:rsidR="007A502E" w:rsidRPr="00166896" w:rsidRDefault="007A502E" w:rsidP="00246351">
      <w:pPr>
        <w:pStyle w:val="EndnoteText"/>
        <w:rPr>
          <w:sz w:val="22"/>
          <w:szCs w:val="22"/>
        </w:rPr>
      </w:pPr>
    </w:p>
  </w:endnote>
  <w:endnote w:id="44">
    <w:p w14:paraId="661FB308" w14:textId="77777777" w:rsidR="007A502E" w:rsidRPr="00166896" w:rsidRDefault="007A502E" w:rsidP="00246351">
      <w:pPr>
        <w:pStyle w:val="Normal1"/>
        <w:spacing w:line="240" w:lineRule="auto"/>
        <w:contextualSpacing/>
      </w:pPr>
      <w:r w:rsidRPr="00166896">
        <w:rPr>
          <w:rStyle w:val="EndnoteReference"/>
        </w:rPr>
        <w:endnoteRef/>
      </w:r>
      <w:r w:rsidRPr="00166896">
        <w:t xml:space="preserve"> </w:t>
      </w:r>
      <w:proofErr w:type="spellStart"/>
      <w:r w:rsidRPr="00166896">
        <w:rPr>
          <w:color w:val="1A1A1A"/>
        </w:rPr>
        <w:t>Gohlke</w:t>
      </w:r>
      <w:proofErr w:type="spellEnd"/>
      <w:r w:rsidRPr="00166896">
        <w:rPr>
          <w:color w:val="1A1A1A"/>
        </w:rPr>
        <w:t xml:space="preserve"> JM, Thomas R, Woodward A, Campbell-</w:t>
      </w:r>
      <w:proofErr w:type="spellStart"/>
      <w:r w:rsidRPr="00166896">
        <w:rPr>
          <w:color w:val="1A1A1A"/>
        </w:rPr>
        <w:t>Lendrum</w:t>
      </w:r>
      <w:proofErr w:type="spellEnd"/>
      <w:r w:rsidRPr="00166896">
        <w:rPr>
          <w:color w:val="1A1A1A"/>
        </w:rPr>
        <w:t xml:space="preserve"> D, </w:t>
      </w:r>
      <w:proofErr w:type="spellStart"/>
      <w:r w:rsidRPr="00166896">
        <w:rPr>
          <w:color w:val="1A1A1A"/>
        </w:rPr>
        <w:t>Prüss-Üstün</w:t>
      </w:r>
      <w:proofErr w:type="spellEnd"/>
      <w:r w:rsidRPr="00166896">
        <w:rPr>
          <w:color w:val="1A1A1A"/>
        </w:rPr>
        <w:t xml:space="preserve"> A, Hales S, </w:t>
      </w:r>
      <w:proofErr w:type="spellStart"/>
      <w:r w:rsidRPr="00166896">
        <w:rPr>
          <w:color w:val="1A1A1A"/>
        </w:rPr>
        <w:t>Portier</w:t>
      </w:r>
      <w:proofErr w:type="spellEnd"/>
      <w:r w:rsidRPr="00166896">
        <w:rPr>
          <w:color w:val="1A1A1A"/>
        </w:rPr>
        <w:t xml:space="preserve"> CJ. Estimating the global public health implications of electricity and coal consumption. Environ Health </w:t>
      </w:r>
      <w:proofErr w:type="spellStart"/>
      <w:r w:rsidRPr="00166896">
        <w:rPr>
          <w:color w:val="1A1A1A"/>
        </w:rPr>
        <w:t>Perspec</w:t>
      </w:r>
      <w:proofErr w:type="spellEnd"/>
      <w:r w:rsidRPr="00166896">
        <w:rPr>
          <w:color w:val="1A1A1A"/>
        </w:rPr>
        <w:t>. 2011 Jun;119(6):821.</w:t>
      </w:r>
    </w:p>
    <w:p w14:paraId="69242C9F" w14:textId="77777777" w:rsidR="007A502E" w:rsidRPr="00166896" w:rsidRDefault="007A502E" w:rsidP="00246351">
      <w:pPr>
        <w:pStyle w:val="EndnoteText"/>
        <w:rPr>
          <w:sz w:val="22"/>
          <w:szCs w:val="22"/>
        </w:rPr>
      </w:pPr>
    </w:p>
  </w:endnote>
  <w:endnote w:id="45">
    <w:p w14:paraId="67A805C3" w14:textId="77777777" w:rsidR="007A502E" w:rsidRPr="00166896" w:rsidRDefault="007A502E" w:rsidP="00A407A4">
      <w:pPr>
        <w:pStyle w:val="Normal1"/>
        <w:spacing w:line="240" w:lineRule="auto"/>
        <w:contextualSpacing/>
      </w:pPr>
      <w:r w:rsidRPr="00166896">
        <w:rPr>
          <w:rStyle w:val="EndnoteReference"/>
        </w:rPr>
        <w:endnoteRef/>
      </w:r>
      <w:r w:rsidRPr="00166896">
        <w:t xml:space="preserve"> </w:t>
      </w:r>
      <w:r w:rsidRPr="00166896">
        <w:rPr>
          <w:color w:val="1A1A1A"/>
        </w:rPr>
        <w:t>Adair-</w:t>
      </w:r>
      <w:proofErr w:type="spellStart"/>
      <w:r w:rsidRPr="00166896">
        <w:rPr>
          <w:color w:val="1A1A1A"/>
        </w:rPr>
        <w:t>Rohani</w:t>
      </w:r>
      <w:proofErr w:type="spellEnd"/>
      <w:r w:rsidRPr="00166896">
        <w:rPr>
          <w:color w:val="1A1A1A"/>
        </w:rPr>
        <w:t xml:space="preserve"> H, </w:t>
      </w:r>
      <w:proofErr w:type="spellStart"/>
      <w:r w:rsidRPr="00166896">
        <w:rPr>
          <w:color w:val="1A1A1A"/>
        </w:rPr>
        <w:t>Zukor</w:t>
      </w:r>
      <w:proofErr w:type="spellEnd"/>
      <w:r w:rsidRPr="00166896">
        <w:rPr>
          <w:color w:val="1A1A1A"/>
        </w:rPr>
        <w:t xml:space="preserve"> K, Bonjour S, Wilburn S, </w:t>
      </w:r>
      <w:proofErr w:type="spellStart"/>
      <w:r w:rsidRPr="00166896">
        <w:rPr>
          <w:color w:val="1A1A1A"/>
        </w:rPr>
        <w:t>Kuesel</w:t>
      </w:r>
      <w:proofErr w:type="spellEnd"/>
      <w:r w:rsidRPr="00166896">
        <w:rPr>
          <w:color w:val="1A1A1A"/>
        </w:rPr>
        <w:t xml:space="preserve"> AC, Hebert R, Fletcher ER. Limited electricity access in health facilities of sub-Saharan Africa: a systematic review of data on electricity access, sources, and reliability. Glob Health </w:t>
      </w:r>
      <w:proofErr w:type="spellStart"/>
      <w:r w:rsidRPr="00166896">
        <w:rPr>
          <w:color w:val="1A1A1A"/>
        </w:rPr>
        <w:t>Sci</w:t>
      </w:r>
      <w:proofErr w:type="spellEnd"/>
      <w:r w:rsidRPr="00166896">
        <w:rPr>
          <w:color w:val="1A1A1A"/>
        </w:rPr>
        <w:t xml:space="preserve"> </w:t>
      </w:r>
      <w:proofErr w:type="spellStart"/>
      <w:r w:rsidRPr="00166896">
        <w:rPr>
          <w:color w:val="1A1A1A"/>
        </w:rPr>
        <w:t>Pract</w:t>
      </w:r>
      <w:proofErr w:type="spellEnd"/>
      <w:r w:rsidRPr="00166896">
        <w:rPr>
          <w:color w:val="1A1A1A"/>
        </w:rPr>
        <w:t>. 2013 Aug 1;1(2):249-61.</w:t>
      </w:r>
    </w:p>
    <w:p w14:paraId="33F1FF2E" w14:textId="77777777" w:rsidR="007A502E" w:rsidRPr="00166896" w:rsidRDefault="007A502E" w:rsidP="00A407A4">
      <w:pPr>
        <w:pStyle w:val="EndnoteText"/>
        <w:rPr>
          <w:sz w:val="22"/>
          <w:szCs w:val="22"/>
        </w:rPr>
      </w:pPr>
    </w:p>
  </w:endnote>
  <w:endnote w:id="46">
    <w:p w14:paraId="65D74C6B" w14:textId="77777777" w:rsidR="007A502E" w:rsidRPr="00166896" w:rsidRDefault="007A502E" w:rsidP="00A407A4">
      <w:pPr>
        <w:pStyle w:val="Normal1"/>
        <w:spacing w:line="240" w:lineRule="auto"/>
        <w:contextualSpacing/>
        <w:rPr>
          <w:rFonts w:eastAsia="Times New Roman"/>
          <w:color w:val="222222"/>
        </w:rPr>
      </w:pPr>
      <w:r w:rsidRPr="00166896">
        <w:rPr>
          <w:rStyle w:val="EndnoteReference"/>
        </w:rPr>
        <w:endnoteRef/>
      </w:r>
      <w:r w:rsidRPr="00166896">
        <w:t xml:space="preserve"> </w:t>
      </w:r>
      <w:r w:rsidRPr="00166896">
        <w:rPr>
          <w:rFonts w:eastAsia="Times New Roman"/>
          <w:color w:val="222222"/>
          <w:highlight w:val="white"/>
        </w:rPr>
        <w:t>United States Agency for International Development. Powering health: Electrification options for rural health centers. Washington, DC: United States Agency for International Development; [No Date].</w:t>
      </w:r>
      <w:r w:rsidRPr="00166896">
        <w:rPr>
          <w:rFonts w:eastAsia="Times New Roman"/>
          <w:color w:val="222222"/>
        </w:rPr>
        <w:t xml:space="preserve"> Available from: http://www.poweringhealth.org/Pubs</w:t>
      </w:r>
    </w:p>
    <w:p w14:paraId="0F9B945E" w14:textId="77777777" w:rsidR="007A502E" w:rsidRPr="00166896" w:rsidRDefault="007A502E" w:rsidP="00A407A4">
      <w:pPr>
        <w:pStyle w:val="Normal1"/>
        <w:spacing w:line="240" w:lineRule="auto"/>
        <w:contextualSpacing/>
        <w:rPr>
          <w:rFonts w:eastAsia="Times New Roman"/>
          <w:color w:val="222222"/>
        </w:rPr>
      </w:pPr>
      <w:r w:rsidRPr="00166896">
        <w:rPr>
          <w:rFonts w:eastAsia="Times New Roman"/>
          <w:color w:val="222222"/>
        </w:rPr>
        <w:t>/PNADJ557.pdf</w:t>
      </w:r>
    </w:p>
    <w:p w14:paraId="5E97986A" w14:textId="77777777" w:rsidR="007A502E" w:rsidRPr="00166896" w:rsidRDefault="007A502E" w:rsidP="00A407A4">
      <w:pPr>
        <w:pStyle w:val="EndnoteText"/>
        <w:rPr>
          <w:sz w:val="22"/>
          <w:szCs w:val="22"/>
        </w:rPr>
      </w:pPr>
    </w:p>
  </w:endnote>
  <w:endnote w:id="47">
    <w:p w14:paraId="7A1BB635" w14:textId="77777777" w:rsidR="007A502E" w:rsidRPr="00166896" w:rsidRDefault="007A502E" w:rsidP="00EB2523">
      <w:pPr>
        <w:pStyle w:val="Normal1"/>
        <w:spacing w:line="240" w:lineRule="auto"/>
        <w:contextualSpacing/>
      </w:pPr>
      <w:r w:rsidRPr="00166896">
        <w:rPr>
          <w:rStyle w:val="EndnoteReference"/>
        </w:rPr>
        <w:endnoteRef/>
      </w:r>
      <w:r w:rsidRPr="00166896">
        <w:t xml:space="preserve"> </w:t>
      </w:r>
      <w:r w:rsidRPr="00166896">
        <w:rPr>
          <w:color w:val="1A1A1A"/>
        </w:rPr>
        <w:t xml:space="preserve">Simba DO. Practice Points: Application of ICT in strengthening health information systems in developing countries in the wake of </w:t>
      </w:r>
      <w:proofErr w:type="spellStart"/>
      <w:r w:rsidRPr="00166896">
        <w:rPr>
          <w:color w:val="1A1A1A"/>
        </w:rPr>
        <w:t>globalisation</w:t>
      </w:r>
      <w:proofErr w:type="spellEnd"/>
      <w:r w:rsidRPr="00166896">
        <w:rPr>
          <w:color w:val="1A1A1A"/>
        </w:rPr>
        <w:t xml:space="preserve">. </w:t>
      </w:r>
      <w:proofErr w:type="spellStart"/>
      <w:r w:rsidRPr="00166896">
        <w:rPr>
          <w:color w:val="1A1A1A"/>
        </w:rPr>
        <w:t>Afr</w:t>
      </w:r>
      <w:proofErr w:type="spellEnd"/>
      <w:r w:rsidRPr="00166896">
        <w:rPr>
          <w:color w:val="1A1A1A"/>
        </w:rPr>
        <w:t xml:space="preserve"> Health Sci. 2004;4(3):194-8.</w:t>
      </w:r>
    </w:p>
    <w:p w14:paraId="142A1A8C" w14:textId="77777777" w:rsidR="007A502E" w:rsidRPr="00166896" w:rsidRDefault="007A502E" w:rsidP="00EB2523">
      <w:pPr>
        <w:pStyle w:val="EndnoteText"/>
        <w:rPr>
          <w:sz w:val="22"/>
          <w:szCs w:val="22"/>
        </w:rPr>
      </w:pPr>
    </w:p>
  </w:endnote>
  <w:endnote w:id="48">
    <w:p w14:paraId="5B654DB2" w14:textId="77777777" w:rsidR="007A502E" w:rsidRPr="00166896" w:rsidRDefault="007A502E" w:rsidP="00EB2523">
      <w:pPr>
        <w:pStyle w:val="Normal1"/>
        <w:spacing w:line="240" w:lineRule="auto"/>
        <w:contextualSpacing/>
        <w:rPr>
          <w:rFonts w:eastAsia="Times New Roman"/>
        </w:rPr>
      </w:pPr>
      <w:r w:rsidRPr="00166896">
        <w:rPr>
          <w:rStyle w:val="EndnoteReference"/>
        </w:rPr>
        <w:endnoteRef/>
      </w:r>
      <w:r w:rsidRPr="00166896">
        <w:t xml:space="preserve"> </w:t>
      </w:r>
      <w:r w:rsidRPr="00166896">
        <w:rPr>
          <w:rFonts w:eastAsia="Times New Roman"/>
        </w:rPr>
        <w:t>World Health Organization. Poor sanitation threatens public health [Internet]. Geneva, Switzerland: World Health Organization; 2008 [updated 20 Mar 2008, cited 2016 Feb 9]. Available from: http://www.</w:t>
      </w:r>
    </w:p>
    <w:p w14:paraId="5862965B" w14:textId="77777777" w:rsidR="007A502E" w:rsidRPr="00166896" w:rsidRDefault="007A502E" w:rsidP="00EB2523">
      <w:pPr>
        <w:pStyle w:val="Normal1"/>
        <w:spacing w:line="240" w:lineRule="auto"/>
        <w:contextualSpacing/>
        <w:rPr>
          <w:rFonts w:eastAsia="Times New Roman"/>
        </w:rPr>
      </w:pPr>
      <w:r w:rsidRPr="00166896">
        <w:rPr>
          <w:rFonts w:eastAsia="Times New Roman"/>
        </w:rPr>
        <w:t>who.int/</w:t>
      </w:r>
      <w:proofErr w:type="spellStart"/>
      <w:r w:rsidRPr="00166896">
        <w:rPr>
          <w:rFonts w:eastAsia="Times New Roman"/>
        </w:rPr>
        <w:t>mediacentre</w:t>
      </w:r>
      <w:proofErr w:type="spellEnd"/>
      <w:r w:rsidRPr="00166896">
        <w:rPr>
          <w:rFonts w:eastAsia="Times New Roman"/>
        </w:rPr>
        <w:t>/news/releases/2008/pr08/en/</w:t>
      </w:r>
    </w:p>
    <w:p w14:paraId="592F0217" w14:textId="77777777" w:rsidR="007A502E" w:rsidRPr="00166896" w:rsidRDefault="007A502E" w:rsidP="00EB2523">
      <w:pPr>
        <w:pStyle w:val="EndnoteText"/>
        <w:rPr>
          <w:sz w:val="22"/>
          <w:szCs w:val="22"/>
        </w:rPr>
      </w:pPr>
    </w:p>
  </w:endnote>
  <w:endnote w:id="49">
    <w:p w14:paraId="3C86A2C6" w14:textId="77777777" w:rsidR="007A502E" w:rsidRPr="00166896" w:rsidRDefault="007A502E" w:rsidP="00EB2523">
      <w:pPr>
        <w:pStyle w:val="EndnoteText"/>
        <w:rPr>
          <w:color w:val="auto"/>
          <w:sz w:val="22"/>
          <w:szCs w:val="22"/>
        </w:rPr>
      </w:pPr>
      <w:r w:rsidRPr="00166896">
        <w:rPr>
          <w:rStyle w:val="EndnoteReference"/>
          <w:sz w:val="22"/>
          <w:szCs w:val="22"/>
        </w:rPr>
        <w:endnoteRef/>
      </w:r>
      <w:r w:rsidRPr="00166896">
        <w:rPr>
          <w:sz w:val="22"/>
          <w:szCs w:val="22"/>
        </w:rPr>
        <w:t xml:space="preserve"> </w:t>
      </w:r>
      <w:r w:rsidRPr="00166896">
        <w:rPr>
          <w:color w:val="auto"/>
          <w:sz w:val="22"/>
          <w:szCs w:val="22"/>
        </w:rPr>
        <w:t>Water, Sanitation, &amp; Hygiene [Internet]. Washington, D.C.: The World Bank; 2003 [updated 2003 Dec; cited 2016 Jan 8]. Available from: http://web.worldbank.org/archive/website01213/WEB/0__CO-81.HTM</w:t>
      </w:r>
    </w:p>
    <w:p w14:paraId="141F6BC3" w14:textId="77777777" w:rsidR="007A502E" w:rsidRPr="00166896" w:rsidRDefault="007A502E" w:rsidP="00EB2523">
      <w:pPr>
        <w:pStyle w:val="EndnoteText"/>
        <w:rPr>
          <w:sz w:val="22"/>
          <w:szCs w:val="22"/>
        </w:rPr>
      </w:pPr>
    </w:p>
  </w:endnote>
  <w:endnote w:id="50">
    <w:p w14:paraId="2723D273" w14:textId="77777777" w:rsidR="007A502E" w:rsidRPr="00166896" w:rsidRDefault="007A502E" w:rsidP="00EB2523">
      <w:pPr>
        <w:pStyle w:val="Normal1"/>
        <w:spacing w:line="240" w:lineRule="auto"/>
        <w:contextualSpacing/>
      </w:pPr>
      <w:r w:rsidRPr="00166896">
        <w:rPr>
          <w:rStyle w:val="EndnoteReference"/>
        </w:rPr>
        <w:endnoteRef/>
      </w:r>
      <w:r w:rsidRPr="00166896">
        <w:t xml:space="preserve"> </w:t>
      </w:r>
      <w:proofErr w:type="spellStart"/>
      <w:r w:rsidRPr="00166896">
        <w:rPr>
          <w:color w:val="1A1A1A"/>
        </w:rPr>
        <w:t>Konteh</w:t>
      </w:r>
      <w:proofErr w:type="spellEnd"/>
      <w:r w:rsidRPr="00166896">
        <w:rPr>
          <w:color w:val="1A1A1A"/>
        </w:rPr>
        <w:t xml:space="preserve"> FH. Urban sanitation and health in the developing world: reminiscing the nineteenth century industrial nations. Health Place. 2009 Mar 31;15(1):69-78.</w:t>
      </w:r>
    </w:p>
    <w:p w14:paraId="244D5667" w14:textId="77777777" w:rsidR="007A502E" w:rsidRPr="00166896" w:rsidRDefault="007A502E" w:rsidP="00EB2523">
      <w:pPr>
        <w:pStyle w:val="EndnoteText"/>
        <w:rPr>
          <w:sz w:val="22"/>
          <w:szCs w:val="22"/>
        </w:rPr>
      </w:pPr>
    </w:p>
  </w:endnote>
  <w:endnote w:id="51">
    <w:p w14:paraId="64109392" w14:textId="77777777" w:rsidR="007A502E" w:rsidRPr="00166896" w:rsidRDefault="007A502E" w:rsidP="00EB2523">
      <w:pPr>
        <w:pStyle w:val="Normal1"/>
        <w:spacing w:line="240" w:lineRule="auto"/>
        <w:contextualSpacing/>
        <w:rPr>
          <w:rFonts w:eastAsia="Times New Roman"/>
        </w:rPr>
      </w:pPr>
      <w:r w:rsidRPr="00166896">
        <w:rPr>
          <w:rStyle w:val="EndnoteReference"/>
        </w:rPr>
        <w:endnoteRef/>
      </w:r>
      <w:r w:rsidRPr="00166896">
        <w:t xml:space="preserve"> </w:t>
      </w:r>
      <w:r w:rsidRPr="00166896">
        <w:rPr>
          <w:color w:val="1A1A1A"/>
        </w:rPr>
        <w:t>Fee E, Brown TM. The public health act of 1848. Bulletin of the World Health Organization. 2005 Nov;83(11):866-7.</w:t>
      </w:r>
    </w:p>
    <w:p w14:paraId="6AFA3B5A" w14:textId="77777777" w:rsidR="007A502E" w:rsidRPr="00166896" w:rsidRDefault="007A502E" w:rsidP="00EB2523">
      <w:pPr>
        <w:pStyle w:val="EndnoteText"/>
        <w:rPr>
          <w:sz w:val="22"/>
          <w:szCs w:val="22"/>
        </w:rPr>
      </w:pPr>
    </w:p>
  </w:endnote>
  <w:endnote w:id="52">
    <w:p w14:paraId="1CC3DA71" w14:textId="77777777" w:rsidR="007A502E" w:rsidRPr="00166896" w:rsidRDefault="007A502E" w:rsidP="00EB2523">
      <w:pPr>
        <w:pStyle w:val="Normal1"/>
        <w:spacing w:line="240" w:lineRule="auto"/>
        <w:contextualSpacing/>
      </w:pPr>
      <w:r w:rsidRPr="00166896">
        <w:rPr>
          <w:rStyle w:val="EndnoteReference"/>
        </w:rPr>
        <w:endnoteRef/>
      </w:r>
      <w:r w:rsidRPr="00166896">
        <w:t xml:space="preserve"> </w:t>
      </w:r>
      <w:r w:rsidRPr="00166896">
        <w:rPr>
          <w:rFonts w:eastAsia="Times New Roman"/>
          <w:color w:val="222222"/>
          <w:highlight w:val="white"/>
        </w:rPr>
        <w:t xml:space="preserve">Hamlin C, </w:t>
      </w:r>
      <w:proofErr w:type="spellStart"/>
      <w:r w:rsidRPr="00166896">
        <w:rPr>
          <w:rFonts w:eastAsia="Times New Roman"/>
          <w:color w:val="222222"/>
          <w:highlight w:val="white"/>
        </w:rPr>
        <w:t>Sheard</w:t>
      </w:r>
      <w:proofErr w:type="spellEnd"/>
      <w:r w:rsidRPr="00166896">
        <w:rPr>
          <w:rFonts w:eastAsia="Times New Roman"/>
          <w:color w:val="222222"/>
          <w:highlight w:val="white"/>
        </w:rPr>
        <w:t xml:space="preserve">, S. Revolutions in public health: 1848, and </w:t>
      </w:r>
      <w:proofErr w:type="gramStart"/>
      <w:r w:rsidRPr="00166896">
        <w:rPr>
          <w:rFonts w:eastAsia="Times New Roman"/>
          <w:color w:val="222222"/>
          <w:highlight w:val="white"/>
        </w:rPr>
        <w:t>1998?.</w:t>
      </w:r>
      <w:proofErr w:type="gramEnd"/>
      <w:r w:rsidRPr="00166896">
        <w:rPr>
          <w:rFonts w:eastAsia="Times New Roman"/>
          <w:color w:val="222222"/>
          <w:highlight w:val="white"/>
        </w:rPr>
        <w:t xml:space="preserve"> BMJ. 1998 Aug 29;317(7158), 587-591.</w:t>
      </w:r>
    </w:p>
    <w:p w14:paraId="209FE683" w14:textId="77777777" w:rsidR="007A502E" w:rsidRPr="00166896" w:rsidRDefault="007A502E" w:rsidP="00EB2523">
      <w:pPr>
        <w:pStyle w:val="EndnoteText"/>
        <w:rPr>
          <w:sz w:val="22"/>
          <w:szCs w:val="22"/>
        </w:rPr>
      </w:pPr>
    </w:p>
  </w:endnote>
  <w:endnote w:id="53">
    <w:p w14:paraId="7778C9F0" w14:textId="77777777" w:rsidR="007A502E" w:rsidRPr="00166896" w:rsidRDefault="007A502E" w:rsidP="00EB2523">
      <w:pPr>
        <w:pStyle w:val="Normal1"/>
        <w:spacing w:line="240" w:lineRule="auto"/>
        <w:contextualSpacing/>
      </w:pPr>
      <w:r w:rsidRPr="00166896">
        <w:rPr>
          <w:rStyle w:val="EndnoteReference"/>
        </w:rPr>
        <w:endnoteRef/>
      </w:r>
      <w:r w:rsidRPr="00166896">
        <w:t xml:space="preserve"> </w:t>
      </w:r>
      <w:r w:rsidRPr="00166896">
        <w:rPr>
          <w:color w:val="1A1A1A"/>
        </w:rPr>
        <w:t xml:space="preserve">Marshall RE, </w:t>
      </w:r>
      <w:proofErr w:type="spellStart"/>
      <w:r w:rsidRPr="00166896">
        <w:rPr>
          <w:color w:val="1A1A1A"/>
        </w:rPr>
        <w:t>Farahbakhsh</w:t>
      </w:r>
      <w:proofErr w:type="spellEnd"/>
      <w:r w:rsidRPr="00166896">
        <w:rPr>
          <w:color w:val="1A1A1A"/>
        </w:rPr>
        <w:t xml:space="preserve"> K. Systems approaches to integrated solid waste management in developing countries. Waste </w:t>
      </w:r>
      <w:proofErr w:type="spellStart"/>
      <w:r w:rsidRPr="00166896">
        <w:rPr>
          <w:color w:val="1A1A1A"/>
        </w:rPr>
        <w:t>Manag</w:t>
      </w:r>
      <w:proofErr w:type="spellEnd"/>
      <w:r w:rsidRPr="00166896">
        <w:rPr>
          <w:color w:val="1A1A1A"/>
        </w:rPr>
        <w:t>. 2013 Apr 30;33(4):988-1003.</w:t>
      </w:r>
    </w:p>
    <w:p w14:paraId="6FE7F3EC" w14:textId="77777777" w:rsidR="007A502E" w:rsidRPr="00166896" w:rsidRDefault="007A502E" w:rsidP="00EB2523">
      <w:pPr>
        <w:pStyle w:val="EndnoteText"/>
        <w:rPr>
          <w:sz w:val="22"/>
          <w:szCs w:val="22"/>
        </w:rPr>
      </w:pPr>
    </w:p>
  </w:endnote>
  <w:endnote w:id="54">
    <w:p w14:paraId="75452FCD" w14:textId="77777777" w:rsidR="007A502E" w:rsidRPr="00166896" w:rsidRDefault="007A502E" w:rsidP="00BE2F55">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 xml:space="preserve">Srivastava V, Ismail SA, Singh P, Singh RP. Urban solid waste management in the developing world with emphasis on India: challenges and opportunities. Rev. Environ. Sci. </w:t>
      </w:r>
      <w:proofErr w:type="spellStart"/>
      <w:r w:rsidRPr="00166896">
        <w:rPr>
          <w:color w:val="1A1A1A"/>
        </w:rPr>
        <w:t>Biotechnol</w:t>
      </w:r>
      <w:proofErr w:type="spellEnd"/>
      <w:r w:rsidRPr="00166896">
        <w:rPr>
          <w:color w:val="1A1A1A"/>
        </w:rPr>
        <w:t>. 2015 Jun 1;14(2):317-37.</w:t>
      </w:r>
    </w:p>
    <w:p w14:paraId="7A47CD05" w14:textId="77777777" w:rsidR="007A502E" w:rsidRPr="00166896" w:rsidRDefault="007A502E" w:rsidP="00BE2F55">
      <w:pPr>
        <w:pStyle w:val="Normal1"/>
        <w:spacing w:line="240" w:lineRule="auto"/>
        <w:contextualSpacing/>
      </w:pPr>
    </w:p>
  </w:endnote>
  <w:endnote w:id="55">
    <w:p w14:paraId="2F913B45" w14:textId="77777777" w:rsidR="007A502E" w:rsidRPr="00166896" w:rsidRDefault="007A502E" w:rsidP="00BE2F55">
      <w:pPr>
        <w:pStyle w:val="Normal1"/>
        <w:spacing w:line="240" w:lineRule="auto"/>
        <w:contextualSpacing/>
      </w:pPr>
      <w:r w:rsidRPr="00166896">
        <w:rPr>
          <w:rStyle w:val="EndnoteReference"/>
        </w:rPr>
        <w:endnoteRef/>
      </w:r>
      <w:r w:rsidRPr="00166896">
        <w:t xml:space="preserve"> </w:t>
      </w:r>
      <w:r w:rsidRPr="00166896">
        <w:rPr>
          <w:color w:val="1A1A1A"/>
        </w:rPr>
        <w:t xml:space="preserve">Guerrero LA, Maas G, </w:t>
      </w:r>
      <w:proofErr w:type="spellStart"/>
      <w:r w:rsidRPr="00166896">
        <w:rPr>
          <w:color w:val="1A1A1A"/>
        </w:rPr>
        <w:t>Hogland</w:t>
      </w:r>
      <w:proofErr w:type="spellEnd"/>
      <w:r w:rsidRPr="00166896">
        <w:rPr>
          <w:color w:val="1A1A1A"/>
        </w:rPr>
        <w:t xml:space="preserve"> W. Solid waste management challenges for cities in developing countries. Waste </w:t>
      </w:r>
      <w:proofErr w:type="spellStart"/>
      <w:r w:rsidRPr="00166896">
        <w:rPr>
          <w:color w:val="1A1A1A"/>
        </w:rPr>
        <w:t>Manag</w:t>
      </w:r>
      <w:proofErr w:type="spellEnd"/>
      <w:r w:rsidRPr="00166896">
        <w:rPr>
          <w:color w:val="1A1A1A"/>
        </w:rPr>
        <w:t>. 2013 Jan 31;33(1):220-32.</w:t>
      </w:r>
      <w:r w:rsidRPr="00166896">
        <w:rPr>
          <w:rFonts w:eastAsia="Times New Roman"/>
          <w:color w:val="222222"/>
          <w:highlight w:val="white"/>
        </w:rPr>
        <w:br/>
      </w:r>
    </w:p>
  </w:endnote>
  <w:endnote w:id="56">
    <w:p w14:paraId="719B82AE" w14:textId="77777777" w:rsidR="007A502E" w:rsidRPr="00166896" w:rsidRDefault="007A502E" w:rsidP="00BE2F55">
      <w:pPr>
        <w:pStyle w:val="Normal1"/>
        <w:spacing w:line="240" w:lineRule="auto"/>
        <w:contextualSpacing/>
      </w:pPr>
      <w:r w:rsidRPr="00166896">
        <w:rPr>
          <w:rStyle w:val="EndnoteReference"/>
        </w:rPr>
        <w:endnoteRef/>
      </w:r>
      <w:r w:rsidRPr="00166896">
        <w:t xml:space="preserve"> </w:t>
      </w:r>
      <w:r w:rsidRPr="00166896">
        <w:rPr>
          <w:color w:val="1A1A1A"/>
        </w:rPr>
        <w:t xml:space="preserve">Singh RK, </w:t>
      </w:r>
      <w:proofErr w:type="spellStart"/>
      <w:r w:rsidRPr="00166896">
        <w:rPr>
          <w:color w:val="1A1A1A"/>
        </w:rPr>
        <w:t>Yabar</w:t>
      </w:r>
      <w:proofErr w:type="spellEnd"/>
      <w:r w:rsidRPr="00166896">
        <w:rPr>
          <w:color w:val="1A1A1A"/>
        </w:rPr>
        <w:t xml:space="preserve"> H, </w:t>
      </w:r>
      <w:proofErr w:type="spellStart"/>
      <w:r w:rsidRPr="00166896">
        <w:rPr>
          <w:color w:val="1A1A1A"/>
        </w:rPr>
        <w:t>Mizunoya</w:t>
      </w:r>
      <w:proofErr w:type="spellEnd"/>
      <w:r w:rsidRPr="00166896">
        <w:rPr>
          <w:color w:val="1A1A1A"/>
        </w:rPr>
        <w:t xml:space="preserve"> T, </w:t>
      </w:r>
      <w:proofErr w:type="spellStart"/>
      <w:r w:rsidRPr="00166896">
        <w:rPr>
          <w:color w:val="1A1A1A"/>
        </w:rPr>
        <w:t>Higano</w:t>
      </w:r>
      <w:proofErr w:type="spellEnd"/>
      <w:r w:rsidRPr="00166896">
        <w:rPr>
          <w:color w:val="1A1A1A"/>
        </w:rPr>
        <w:t xml:space="preserve"> Y, </w:t>
      </w:r>
      <w:proofErr w:type="spellStart"/>
      <w:r w:rsidRPr="00166896">
        <w:rPr>
          <w:color w:val="1A1A1A"/>
        </w:rPr>
        <w:t>Rakwal</w:t>
      </w:r>
      <w:proofErr w:type="spellEnd"/>
      <w:r w:rsidRPr="00166896">
        <w:rPr>
          <w:color w:val="1A1A1A"/>
        </w:rPr>
        <w:t xml:space="preserve"> R. Potential benefits of introducing integrated solid waste management approach in developing countries: A case study in Kathmandu city. Journal of Sustainable Development. 2014 Nov 4;7(6):70.</w:t>
      </w:r>
    </w:p>
    <w:p w14:paraId="75F14B63" w14:textId="77777777" w:rsidR="007A502E" w:rsidRPr="00166896" w:rsidRDefault="007A502E" w:rsidP="00BE2F55">
      <w:pPr>
        <w:pStyle w:val="EndnoteText"/>
        <w:rPr>
          <w:sz w:val="22"/>
          <w:szCs w:val="22"/>
        </w:rPr>
      </w:pPr>
    </w:p>
  </w:endnote>
  <w:endnote w:id="57">
    <w:p w14:paraId="5779DA37" w14:textId="77777777" w:rsidR="007A502E" w:rsidRPr="00166896" w:rsidRDefault="007A502E" w:rsidP="00BE2F55">
      <w:pPr>
        <w:pStyle w:val="Normal1"/>
        <w:spacing w:line="240" w:lineRule="auto"/>
        <w:contextualSpacing/>
      </w:pPr>
      <w:r w:rsidRPr="00166896">
        <w:rPr>
          <w:rStyle w:val="EndnoteReference"/>
        </w:rPr>
        <w:endnoteRef/>
      </w:r>
      <w:r w:rsidRPr="00166896">
        <w:t xml:space="preserve"> </w:t>
      </w:r>
      <w:r w:rsidRPr="00166896">
        <w:rPr>
          <w:rFonts w:eastAsia="Times New Roman"/>
          <w:color w:val="222222"/>
          <w:highlight w:val="white"/>
        </w:rPr>
        <w:t>The United Nations Populations Fund. The state of world population 2011: People and possibilities in a world of 7 billion. New York, NY: UNFPA; 2011.</w:t>
      </w:r>
    </w:p>
    <w:p w14:paraId="78B55E6C" w14:textId="77777777" w:rsidR="007A502E" w:rsidRPr="00166896" w:rsidRDefault="007A502E" w:rsidP="00BE2F55">
      <w:pPr>
        <w:pStyle w:val="EndnoteText"/>
        <w:rPr>
          <w:sz w:val="22"/>
          <w:szCs w:val="22"/>
        </w:rPr>
      </w:pPr>
    </w:p>
  </w:endnote>
  <w:endnote w:id="58">
    <w:p w14:paraId="685F8DD4" w14:textId="77777777" w:rsidR="007A502E" w:rsidRPr="00166896" w:rsidRDefault="007A502E" w:rsidP="00BE2F55">
      <w:pPr>
        <w:pStyle w:val="Normal1"/>
        <w:spacing w:line="240" w:lineRule="auto"/>
        <w:contextualSpacing/>
        <w:rPr>
          <w:rFonts w:eastAsia="Times New Roman"/>
          <w:highlight w:val="white"/>
        </w:rPr>
      </w:pPr>
      <w:r w:rsidRPr="00166896">
        <w:rPr>
          <w:rStyle w:val="EndnoteReference"/>
        </w:rPr>
        <w:endnoteRef/>
      </w:r>
      <w:r w:rsidRPr="00166896">
        <w:t xml:space="preserve"> </w:t>
      </w:r>
      <w:r w:rsidRPr="00166896">
        <w:rPr>
          <w:rFonts w:eastAsia="Times New Roman"/>
          <w:highlight w:val="white"/>
        </w:rPr>
        <w:t>World Health Organization. Sanitation fact sheet. Geneva, Switzerland: World Health Organization Media Centre; 2015 [updated 2015 Jun, cited 9 Feb 2016]. Available from: http://www.who.int/</w:t>
      </w:r>
    </w:p>
    <w:p w14:paraId="34D0EC63" w14:textId="77777777" w:rsidR="007A502E" w:rsidRPr="00166896" w:rsidRDefault="007A502E" w:rsidP="00BE2F55">
      <w:pPr>
        <w:pStyle w:val="Normal1"/>
        <w:spacing w:line="240" w:lineRule="auto"/>
        <w:contextualSpacing/>
      </w:pPr>
      <w:proofErr w:type="spellStart"/>
      <w:r w:rsidRPr="00166896">
        <w:rPr>
          <w:rFonts w:eastAsia="Times New Roman"/>
          <w:highlight w:val="white"/>
        </w:rPr>
        <w:t>mediacentre</w:t>
      </w:r>
      <w:proofErr w:type="spellEnd"/>
      <w:r w:rsidRPr="00166896">
        <w:rPr>
          <w:rFonts w:eastAsia="Times New Roman"/>
          <w:highlight w:val="white"/>
        </w:rPr>
        <w:t>/factsheets/fs392/en/</w:t>
      </w:r>
    </w:p>
    <w:p w14:paraId="4E095ACB" w14:textId="77777777" w:rsidR="007A502E" w:rsidRPr="00166896" w:rsidRDefault="007A502E" w:rsidP="00BE2F55">
      <w:pPr>
        <w:pStyle w:val="EndnoteText"/>
        <w:rPr>
          <w:sz w:val="22"/>
          <w:szCs w:val="22"/>
        </w:rPr>
      </w:pPr>
    </w:p>
  </w:endnote>
  <w:endnote w:id="59">
    <w:p w14:paraId="5842A60F" w14:textId="77777777" w:rsidR="007A502E" w:rsidRPr="00166896" w:rsidRDefault="007A502E" w:rsidP="00BE2F55">
      <w:pPr>
        <w:rPr>
          <w:rFonts w:eastAsia="Times New Roman"/>
          <w:shd w:val="clear" w:color="auto" w:fill="FFFFFF"/>
        </w:rPr>
      </w:pPr>
      <w:r w:rsidRPr="00166896">
        <w:rPr>
          <w:rStyle w:val="EndnoteReference"/>
        </w:rPr>
        <w:endnoteRef/>
      </w:r>
      <w:r w:rsidRPr="00166896">
        <w:t xml:space="preserve"> </w:t>
      </w:r>
      <w:r w:rsidRPr="00166896">
        <w:rPr>
          <w:rFonts w:eastAsia="Times New Roman"/>
          <w:shd w:val="clear" w:color="auto" w:fill="FFFFFF"/>
        </w:rPr>
        <w:t xml:space="preserve">WHO/UNICEF Joint Monitoring </w:t>
      </w:r>
      <w:proofErr w:type="spellStart"/>
      <w:r w:rsidRPr="00166896">
        <w:rPr>
          <w:rFonts w:eastAsia="Times New Roman"/>
          <w:shd w:val="clear" w:color="auto" w:fill="FFFFFF"/>
        </w:rPr>
        <w:t>Programme</w:t>
      </w:r>
      <w:proofErr w:type="spellEnd"/>
      <w:r w:rsidRPr="00166896">
        <w:rPr>
          <w:rFonts w:eastAsia="Times New Roman"/>
          <w:shd w:val="clear" w:color="auto" w:fill="FFFFFF"/>
        </w:rPr>
        <w:t xml:space="preserve"> for Water Supply and Sanitation. </w:t>
      </w:r>
      <w:r w:rsidRPr="00166896">
        <w:rPr>
          <w:rFonts w:eastAsia="Times New Roman"/>
          <w:iCs/>
          <w:shd w:val="clear" w:color="auto" w:fill="FFFFFF"/>
        </w:rPr>
        <w:t>Progress on drinking water and sanitation: 2014 update</w:t>
      </w:r>
      <w:r w:rsidRPr="00166896">
        <w:rPr>
          <w:rFonts w:eastAsia="Times New Roman"/>
          <w:shd w:val="clear" w:color="auto" w:fill="FFFFFF"/>
        </w:rPr>
        <w:t>. Geneva, Switzerland and New York, NY: JMP; 2014.</w:t>
      </w:r>
    </w:p>
    <w:p w14:paraId="489E1BB4" w14:textId="77777777" w:rsidR="007A502E" w:rsidRPr="00166896" w:rsidRDefault="007A502E" w:rsidP="00BE2F55">
      <w:pPr>
        <w:pStyle w:val="EndnoteText"/>
        <w:rPr>
          <w:sz w:val="22"/>
          <w:szCs w:val="22"/>
        </w:rPr>
      </w:pPr>
    </w:p>
  </w:endnote>
  <w:endnote w:id="60">
    <w:p w14:paraId="3A00AAF6" w14:textId="77777777" w:rsidR="007A502E" w:rsidRPr="00166896" w:rsidRDefault="007A502E" w:rsidP="00BE2F55">
      <w:pPr>
        <w:pStyle w:val="Normal1"/>
        <w:spacing w:line="240" w:lineRule="auto"/>
        <w:contextualSpacing/>
      </w:pPr>
      <w:r w:rsidRPr="00166896">
        <w:rPr>
          <w:rStyle w:val="EndnoteReference"/>
        </w:rPr>
        <w:endnoteRef/>
      </w:r>
      <w:r w:rsidRPr="00166896">
        <w:t xml:space="preserve"> </w:t>
      </w:r>
      <w:r w:rsidRPr="00166896">
        <w:rPr>
          <w:color w:val="1A1A1A"/>
        </w:rPr>
        <w:t xml:space="preserve">Coffey M, Coad A. Collection of municipal solid waste in developing countries. Malta: UN-Habitat, United Nations Human Settlements </w:t>
      </w:r>
      <w:proofErr w:type="spellStart"/>
      <w:r w:rsidRPr="00166896">
        <w:rPr>
          <w:color w:val="1A1A1A"/>
        </w:rPr>
        <w:t>Programme</w:t>
      </w:r>
      <w:proofErr w:type="spellEnd"/>
      <w:r w:rsidRPr="00166896">
        <w:rPr>
          <w:color w:val="1A1A1A"/>
        </w:rPr>
        <w:t>; 2010.</w:t>
      </w:r>
    </w:p>
    <w:p w14:paraId="46AB78C2" w14:textId="77777777" w:rsidR="007A502E" w:rsidRPr="00166896" w:rsidRDefault="007A502E" w:rsidP="00BE2F55">
      <w:pPr>
        <w:pStyle w:val="EndnoteText"/>
        <w:rPr>
          <w:sz w:val="22"/>
          <w:szCs w:val="22"/>
        </w:rPr>
      </w:pPr>
    </w:p>
  </w:endnote>
  <w:endnote w:id="61">
    <w:p w14:paraId="15EF3AB2" w14:textId="77777777" w:rsidR="007A502E" w:rsidRPr="00166896" w:rsidRDefault="007A502E" w:rsidP="00BE2F55">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 xml:space="preserve">Castro MC, </w:t>
      </w:r>
      <w:proofErr w:type="spellStart"/>
      <w:r w:rsidRPr="00166896">
        <w:rPr>
          <w:color w:val="1A1A1A"/>
        </w:rPr>
        <w:t>Kanamori</w:t>
      </w:r>
      <w:proofErr w:type="spellEnd"/>
      <w:r w:rsidRPr="00166896">
        <w:rPr>
          <w:color w:val="1A1A1A"/>
        </w:rPr>
        <w:t xml:space="preserve"> S, </w:t>
      </w:r>
      <w:proofErr w:type="spellStart"/>
      <w:r w:rsidRPr="00166896">
        <w:rPr>
          <w:color w:val="1A1A1A"/>
        </w:rPr>
        <w:t>Kannady</w:t>
      </w:r>
      <w:proofErr w:type="spellEnd"/>
      <w:r w:rsidRPr="00166896">
        <w:rPr>
          <w:color w:val="1A1A1A"/>
        </w:rPr>
        <w:t xml:space="preserve"> K, </w:t>
      </w:r>
      <w:proofErr w:type="spellStart"/>
      <w:r w:rsidRPr="00166896">
        <w:rPr>
          <w:color w:val="1A1A1A"/>
        </w:rPr>
        <w:t>Mkude</w:t>
      </w:r>
      <w:proofErr w:type="spellEnd"/>
      <w:r w:rsidRPr="00166896">
        <w:rPr>
          <w:color w:val="1A1A1A"/>
        </w:rPr>
        <w:t xml:space="preserve"> S, Killeen GF, </w:t>
      </w:r>
      <w:proofErr w:type="spellStart"/>
      <w:r w:rsidRPr="00166896">
        <w:rPr>
          <w:color w:val="1A1A1A"/>
        </w:rPr>
        <w:t>Fillinger</w:t>
      </w:r>
      <w:proofErr w:type="spellEnd"/>
      <w:r w:rsidRPr="00166896">
        <w:rPr>
          <w:color w:val="1A1A1A"/>
        </w:rPr>
        <w:t xml:space="preserve"> U. The importance of drains for the larval development of lymphatic </w:t>
      </w:r>
      <w:proofErr w:type="spellStart"/>
      <w:r w:rsidRPr="00166896">
        <w:rPr>
          <w:color w:val="1A1A1A"/>
        </w:rPr>
        <w:t>filariasis</w:t>
      </w:r>
      <w:proofErr w:type="spellEnd"/>
      <w:r w:rsidRPr="00166896">
        <w:rPr>
          <w:color w:val="1A1A1A"/>
        </w:rPr>
        <w:t xml:space="preserve"> and malaria vectors in Dar </w:t>
      </w:r>
      <w:proofErr w:type="spellStart"/>
      <w:r w:rsidRPr="00166896">
        <w:rPr>
          <w:color w:val="1A1A1A"/>
        </w:rPr>
        <w:t>es</w:t>
      </w:r>
      <w:proofErr w:type="spellEnd"/>
      <w:r w:rsidRPr="00166896">
        <w:rPr>
          <w:color w:val="1A1A1A"/>
        </w:rPr>
        <w:t xml:space="preserve"> Salaam, United Republic of Tanzania. </w:t>
      </w:r>
      <w:proofErr w:type="spellStart"/>
      <w:r w:rsidRPr="00166896">
        <w:rPr>
          <w:color w:val="1A1A1A"/>
        </w:rPr>
        <w:t>PLoS</w:t>
      </w:r>
      <w:proofErr w:type="spellEnd"/>
      <w:r w:rsidRPr="00166896">
        <w:rPr>
          <w:color w:val="1A1A1A"/>
        </w:rPr>
        <w:t xml:space="preserve"> </w:t>
      </w:r>
      <w:proofErr w:type="spellStart"/>
      <w:r w:rsidRPr="00166896">
        <w:rPr>
          <w:color w:val="1A1A1A"/>
        </w:rPr>
        <w:t>Negl</w:t>
      </w:r>
      <w:proofErr w:type="spellEnd"/>
      <w:r w:rsidRPr="00166896">
        <w:rPr>
          <w:color w:val="1A1A1A"/>
        </w:rPr>
        <w:t xml:space="preserve"> Trop Dis. 2010 May 25;4(5</w:t>
      </w:r>
      <w:proofErr w:type="gramStart"/>
      <w:r w:rsidRPr="00166896">
        <w:rPr>
          <w:color w:val="1A1A1A"/>
        </w:rPr>
        <w:t>):e</w:t>
      </w:r>
      <w:proofErr w:type="gramEnd"/>
      <w:r w:rsidRPr="00166896">
        <w:rPr>
          <w:color w:val="1A1A1A"/>
        </w:rPr>
        <w:t>693.</w:t>
      </w:r>
    </w:p>
    <w:p w14:paraId="15AB8B8B" w14:textId="77777777" w:rsidR="007A502E" w:rsidRPr="00166896" w:rsidRDefault="007A502E" w:rsidP="00BE2F55">
      <w:pPr>
        <w:pStyle w:val="Normal1"/>
        <w:spacing w:line="240" w:lineRule="auto"/>
        <w:contextualSpacing/>
      </w:pPr>
    </w:p>
  </w:endnote>
  <w:endnote w:id="62">
    <w:p w14:paraId="711514E8" w14:textId="77777777" w:rsidR="007A502E" w:rsidRPr="00166896" w:rsidRDefault="007A502E" w:rsidP="00BE2F55">
      <w:pPr>
        <w:pStyle w:val="Normal1"/>
        <w:spacing w:line="240" w:lineRule="auto"/>
        <w:contextualSpacing/>
      </w:pPr>
      <w:r w:rsidRPr="00166896">
        <w:rPr>
          <w:rStyle w:val="EndnoteReference"/>
        </w:rPr>
        <w:endnoteRef/>
      </w:r>
      <w:r w:rsidRPr="00166896">
        <w:t xml:space="preserve"> </w:t>
      </w:r>
      <w:proofErr w:type="spellStart"/>
      <w:r w:rsidRPr="00166896">
        <w:rPr>
          <w:color w:val="1A1A1A"/>
        </w:rPr>
        <w:t>Nagarajan</w:t>
      </w:r>
      <w:proofErr w:type="spellEnd"/>
      <w:r w:rsidRPr="00166896">
        <w:rPr>
          <w:color w:val="1A1A1A"/>
        </w:rPr>
        <w:t xml:space="preserve"> R, </w:t>
      </w:r>
      <w:proofErr w:type="spellStart"/>
      <w:r w:rsidRPr="00166896">
        <w:rPr>
          <w:color w:val="1A1A1A"/>
        </w:rPr>
        <w:t>Thirumalaisamy</w:t>
      </w:r>
      <w:proofErr w:type="spellEnd"/>
      <w:r w:rsidRPr="00166896">
        <w:rPr>
          <w:color w:val="1A1A1A"/>
        </w:rPr>
        <w:t xml:space="preserve"> S, </w:t>
      </w:r>
      <w:proofErr w:type="spellStart"/>
      <w:r w:rsidRPr="00166896">
        <w:rPr>
          <w:color w:val="1A1A1A"/>
        </w:rPr>
        <w:t>Lakshumanan</w:t>
      </w:r>
      <w:proofErr w:type="spellEnd"/>
      <w:r w:rsidRPr="00166896">
        <w:rPr>
          <w:color w:val="1A1A1A"/>
        </w:rPr>
        <w:t xml:space="preserve"> E. Impact of leachate on groundwater pollution due to non-engineered municipal solid waste landfill sites of erode city, Tamil Nadu, India. </w:t>
      </w:r>
      <w:r w:rsidRPr="00166896">
        <w:rPr>
          <w:bCs/>
          <w:color w:val="1A1A1A"/>
        </w:rPr>
        <w:t>Iranian</w:t>
      </w:r>
      <w:r w:rsidRPr="00166896">
        <w:rPr>
          <w:color w:val="1A1A1A"/>
        </w:rPr>
        <w:t xml:space="preserve"> J Environ </w:t>
      </w:r>
      <w:r w:rsidRPr="00166896">
        <w:rPr>
          <w:bCs/>
          <w:color w:val="1A1A1A"/>
        </w:rPr>
        <w:t>Health</w:t>
      </w:r>
      <w:r w:rsidRPr="00166896">
        <w:rPr>
          <w:color w:val="1A1A1A"/>
        </w:rPr>
        <w:t xml:space="preserve"> </w:t>
      </w:r>
      <w:proofErr w:type="spellStart"/>
      <w:r w:rsidRPr="00166896">
        <w:rPr>
          <w:color w:val="1A1A1A"/>
        </w:rPr>
        <w:t>Sci</w:t>
      </w:r>
      <w:proofErr w:type="spellEnd"/>
      <w:r w:rsidRPr="00166896">
        <w:rPr>
          <w:color w:val="1A1A1A"/>
        </w:rPr>
        <w:t xml:space="preserve"> Eng. 2012 Dec 27;9(1):1.</w:t>
      </w:r>
    </w:p>
    <w:p w14:paraId="50CFF813" w14:textId="77777777" w:rsidR="007A502E" w:rsidRPr="00166896" w:rsidRDefault="007A502E" w:rsidP="00BE2F55">
      <w:pPr>
        <w:pStyle w:val="EndnoteText"/>
        <w:rPr>
          <w:sz w:val="22"/>
          <w:szCs w:val="22"/>
        </w:rPr>
      </w:pPr>
    </w:p>
  </w:endnote>
  <w:endnote w:id="63">
    <w:p w14:paraId="556CCB0A" w14:textId="77777777" w:rsidR="007A502E" w:rsidRPr="00166896" w:rsidRDefault="007A502E" w:rsidP="00BE2F55">
      <w:pPr>
        <w:pStyle w:val="Normal1"/>
        <w:spacing w:line="240" w:lineRule="auto"/>
        <w:contextualSpacing/>
      </w:pPr>
      <w:r w:rsidRPr="00166896">
        <w:rPr>
          <w:rStyle w:val="EndnoteReference"/>
        </w:rPr>
        <w:endnoteRef/>
      </w:r>
      <w:r w:rsidRPr="00166896">
        <w:t xml:space="preserve"> </w:t>
      </w:r>
      <w:proofErr w:type="spellStart"/>
      <w:r w:rsidRPr="00166896">
        <w:rPr>
          <w:color w:val="1A1A1A"/>
        </w:rPr>
        <w:t>Mor</w:t>
      </w:r>
      <w:proofErr w:type="spellEnd"/>
      <w:r w:rsidRPr="00166896">
        <w:rPr>
          <w:color w:val="1A1A1A"/>
        </w:rPr>
        <w:t xml:space="preserve"> S, </w:t>
      </w:r>
      <w:proofErr w:type="spellStart"/>
      <w:r w:rsidRPr="00166896">
        <w:rPr>
          <w:color w:val="1A1A1A"/>
        </w:rPr>
        <w:t>Ravindra</w:t>
      </w:r>
      <w:proofErr w:type="spellEnd"/>
      <w:r w:rsidRPr="00166896">
        <w:rPr>
          <w:color w:val="1A1A1A"/>
        </w:rPr>
        <w:t xml:space="preserve"> K, </w:t>
      </w:r>
      <w:proofErr w:type="spellStart"/>
      <w:r w:rsidRPr="00166896">
        <w:rPr>
          <w:color w:val="1A1A1A"/>
        </w:rPr>
        <w:t>Dahiya</w:t>
      </w:r>
      <w:proofErr w:type="spellEnd"/>
      <w:r w:rsidRPr="00166896">
        <w:rPr>
          <w:color w:val="1A1A1A"/>
        </w:rPr>
        <w:t xml:space="preserve"> RP, Chandra A. Leachate characterization and assessment of groundwater pollution near municipal solid waste landfill site. Environ </w:t>
      </w:r>
      <w:proofErr w:type="spellStart"/>
      <w:r w:rsidRPr="00166896">
        <w:rPr>
          <w:color w:val="1A1A1A"/>
        </w:rPr>
        <w:t>Monit</w:t>
      </w:r>
      <w:proofErr w:type="spellEnd"/>
      <w:r w:rsidRPr="00166896">
        <w:rPr>
          <w:color w:val="1A1A1A"/>
        </w:rPr>
        <w:t xml:space="preserve"> Assess. 2006 Jul 1;118(1-3):435-56.</w:t>
      </w:r>
    </w:p>
    <w:p w14:paraId="49B62C2D" w14:textId="77777777" w:rsidR="007A502E" w:rsidRPr="00166896" w:rsidRDefault="007A502E" w:rsidP="00BE2F55">
      <w:pPr>
        <w:pStyle w:val="EndnoteText"/>
        <w:rPr>
          <w:sz w:val="22"/>
          <w:szCs w:val="22"/>
        </w:rPr>
      </w:pPr>
    </w:p>
  </w:endnote>
  <w:endnote w:id="64">
    <w:p w14:paraId="6CC9A99D" w14:textId="77777777" w:rsidR="007A502E" w:rsidRPr="00166896" w:rsidRDefault="007A502E" w:rsidP="00BE2F55">
      <w:pPr>
        <w:pStyle w:val="Normal1"/>
        <w:spacing w:line="240" w:lineRule="auto"/>
        <w:contextualSpacing/>
      </w:pPr>
      <w:r w:rsidRPr="00166896">
        <w:rPr>
          <w:rStyle w:val="EndnoteReference"/>
        </w:rPr>
        <w:endnoteRef/>
      </w:r>
      <w:r w:rsidRPr="00166896">
        <w:t xml:space="preserve"> </w:t>
      </w:r>
      <w:proofErr w:type="spellStart"/>
      <w:r w:rsidRPr="00166896">
        <w:rPr>
          <w:color w:val="1A1A1A"/>
        </w:rPr>
        <w:t>Vasanthi</w:t>
      </w:r>
      <w:proofErr w:type="spellEnd"/>
      <w:r w:rsidRPr="00166896">
        <w:rPr>
          <w:color w:val="1A1A1A"/>
        </w:rPr>
        <w:t xml:space="preserve"> P, </w:t>
      </w:r>
      <w:proofErr w:type="spellStart"/>
      <w:r w:rsidRPr="00166896">
        <w:rPr>
          <w:color w:val="1A1A1A"/>
        </w:rPr>
        <w:t>Kaliappan</w:t>
      </w:r>
      <w:proofErr w:type="spellEnd"/>
      <w:r w:rsidRPr="00166896">
        <w:rPr>
          <w:color w:val="1A1A1A"/>
        </w:rPr>
        <w:t xml:space="preserve"> S, </w:t>
      </w:r>
      <w:proofErr w:type="spellStart"/>
      <w:r w:rsidRPr="00166896">
        <w:rPr>
          <w:color w:val="1A1A1A"/>
        </w:rPr>
        <w:t>Srinivasaraghavan</w:t>
      </w:r>
      <w:proofErr w:type="spellEnd"/>
      <w:r w:rsidRPr="00166896">
        <w:rPr>
          <w:color w:val="1A1A1A"/>
        </w:rPr>
        <w:t xml:space="preserve"> R. Impact of poor solid waste management on ground water. Environ </w:t>
      </w:r>
      <w:proofErr w:type="spellStart"/>
      <w:r w:rsidRPr="00166896">
        <w:rPr>
          <w:color w:val="1A1A1A"/>
        </w:rPr>
        <w:t>Monit</w:t>
      </w:r>
      <w:proofErr w:type="spellEnd"/>
      <w:r w:rsidRPr="00166896">
        <w:rPr>
          <w:color w:val="1A1A1A"/>
        </w:rPr>
        <w:t xml:space="preserve"> Assess. 2008 Aug 1;143(1-3):227-38.</w:t>
      </w:r>
    </w:p>
    <w:p w14:paraId="0F7CE220" w14:textId="77777777" w:rsidR="007A502E" w:rsidRPr="00166896" w:rsidRDefault="007A502E" w:rsidP="00BE2F55">
      <w:pPr>
        <w:pStyle w:val="EndnoteText"/>
        <w:rPr>
          <w:sz w:val="22"/>
          <w:szCs w:val="22"/>
        </w:rPr>
      </w:pPr>
    </w:p>
  </w:endnote>
  <w:endnote w:id="65">
    <w:p w14:paraId="11C0B41A" w14:textId="77777777" w:rsidR="007A502E" w:rsidRPr="00166896" w:rsidRDefault="007A502E" w:rsidP="00E20587">
      <w:pPr>
        <w:pStyle w:val="EndnoteText"/>
        <w:rPr>
          <w:rFonts w:eastAsia="Times New Roman"/>
          <w:color w:val="222222"/>
          <w:sz w:val="22"/>
          <w:szCs w:val="22"/>
        </w:rPr>
      </w:pPr>
      <w:r w:rsidRPr="00166896">
        <w:rPr>
          <w:rStyle w:val="EndnoteReference"/>
          <w:sz w:val="22"/>
          <w:szCs w:val="22"/>
        </w:rPr>
        <w:endnoteRef/>
      </w:r>
      <w:r w:rsidRPr="00166896">
        <w:rPr>
          <w:sz w:val="22"/>
          <w:szCs w:val="22"/>
        </w:rPr>
        <w:t xml:space="preserve"> </w:t>
      </w:r>
      <w:proofErr w:type="spellStart"/>
      <w:r w:rsidRPr="00166896">
        <w:rPr>
          <w:color w:val="1A1A1A"/>
          <w:sz w:val="22"/>
          <w:szCs w:val="22"/>
        </w:rPr>
        <w:t>Kathiravale</w:t>
      </w:r>
      <w:proofErr w:type="spellEnd"/>
      <w:r w:rsidRPr="00166896">
        <w:rPr>
          <w:color w:val="1A1A1A"/>
          <w:sz w:val="22"/>
          <w:szCs w:val="22"/>
        </w:rPr>
        <w:t xml:space="preserve"> S, </w:t>
      </w:r>
      <w:proofErr w:type="spellStart"/>
      <w:r w:rsidRPr="00166896">
        <w:rPr>
          <w:color w:val="1A1A1A"/>
          <w:sz w:val="22"/>
          <w:szCs w:val="22"/>
        </w:rPr>
        <w:t>Yunus</w:t>
      </w:r>
      <w:proofErr w:type="spellEnd"/>
      <w:r w:rsidRPr="00166896">
        <w:rPr>
          <w:color w:val="1A1A1A"/>
          <w:sz w:val="22"/>
          <w:szCs w:val="22"/>
        </w:rPr>
        <w:t xml:space="preserve"> MM. Waste to wealth. Asia </w:t>
      </w:r>
      <w:proofErr w:type="spellStart"/>
      <w:r w:rsidRPr="00166896">
        <w:rPr>
          <w:color w:val="1A1A1A"/>
          <w:sz w:val="22"/>
          <w:szCs w:val="22"/>
        </w:rPr>
        <w:t>Eur</w:t>
      </w:r>
      <w:proofErr w:type="spellEnd"/>
      <w:r w:rsidRPr="00166896">
        <w:rPr>
          <w:color w:val="1A1A1A"/>
          <w:sz w:val="22"/>
          <w:szCs w:val="22"/>
        </w:rPr>
        <w:t xml:space="preserve"> J. 2008 Jun 1;6(2):359-71.</w:t>
      </w:r>
    </w:p>
    <w:p w14:paraId="28CA070A" w14:textId="77777777" w:rsidR="007A502E" w:rsidRPr="00166896" w:rsidRDefault="007A502E" w:rsidP="00E20587">
      <w:pPr>
        <w:pStyle w:val="EndnoteText"/>
        <w:rPr>
          <w:sz w:val="22"/>
          <w:szCs w:val="22"/>
        </w:rPr>
      </w:pPr>
    </w:p>
  </w:endnote>
  <w:endnote w:id="66">
    <w:p w14:paraId="697CC9F2"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proofErr w:type="spellStart"/>
      <w:r w:rsidRPr="00166896">
        <w:rPr>
          <w:color w:val="1A1A1A"/>
        </w:rPr>
        <w:t>Kansal</w:t>
      </w:r>
      <w:proofErr w:type="spellEnd"/>
      <w:r w:rsidRPr="00166896">
        <w:rPr>
          <w:color w:val="1A1A1A"/>
        </w:rPr>
        <w:t xml:space="preserve"> A, Prasad RK, Gupta S. Delhi municipal solid waste and environment-an appraisal. Indian J Environmental Protection. 1998;18(2):123-8.</w:t>
      </w:r>
    </w:p>
    <w:p w14:paraId="735C3568" w14:textId="77777777" w:rsidR="007A502E" w:rsidRPr="00166896" w:rsidRDefault="007A502E" w:rsidP="00E20587">
      <w:pPr>
        <w:pStyle w:val="EndnoteText"/>
        <w:rPr>
          <w:sz w:val="22"/>
          <w:szCs w:val="22"/>
        </w:rPr>
      </w:pPr>
    </w:p>
  </w:endnote>
  <w:endnote w:id="67">
    <w:p w14:paraId="5C5082E1" w14:textId="77777777" w:rsidR="007A502E" w:rsidRPr="00166896" w:rsidRDefault="007A502E" w:rsidP="00E20587">
      <w:pPr>
        <w:pStyle w:val="Normal1"/>
        <w:spacing w:line="240" w:lineRule="auto"/>
        <w:contextualSpacing/>
        <w:rPr>
          <w:color w:val="1A1A1A"/>
        </w:rPr>
      </w:pPr>
      <w:r w:rsidRPr="00166896">
        <w:rPr>
          <w:rStyle w:val="EndnoteReference"/>
        </w:rPr>
        <w:endnoteRef/>
      </w:r>
      <w:r w:rsidRPr="00166896">
        <w:t xml:space="preserve"> </w:t>
      </w:r>
      <w:proofErr w:type="spellStart"/>
      <w:r w:rsidRPr="00166896">
        <w:rPr>
          <w:color w:val="1A1A1A"/>
        </w:rPr>
        <w:t>Minghua</w:t>
      </w:r>
      <w:proofErr w:type="spellEnd"/>
      <w:r w:rsidRPr="00166896">
        <w:rPr>
          <w:color w:val="1A1A1A"/>
        </w:rPr>
        <w:t xml:space="preserve"> Z, </w:t>
      </w:r>
      <w:proofErr w:type="spellStart"/>
      <w:r w:rsidRPr="00166896">
        <w:rPr>
          <w:color w:val="1A1A1A"/>
        </w:rPr>
        <w:t>Xiumin</w:t>
      </w:r>
      <w:proofErr w:type="spellEnd"/>
      <w:r w:rsidRPr="00166896">
        <w:rPr>
          <w:color w:val="1A1A1A"/>
        </w:rPr>
        <w:t xml:space="preserve"> F, </w:t>
      </w:r>
      <w:proofErr w:type="spellStart"/>
      <w:r w:rsidRPr="00166896">
        <w:rPr>
          <w:color w:val="1A1A1A"/>
        </w:rPr>
        <w:t>Rovetta</w:t>
      </w:r>
      <w:proofErr w:type="spellEnd"/>
      <w:r w:rsidRPr="00166896">
        <w:rPr>
          <w:color w:val="1A1A1A"/>
        </w:rPr>
        <w:t xml:space="preserve"> A, </w:t>
      </w:r>
      <w:proofErr w:type="spellStart"/>
      <w:r w:rsidRPr="00166896">
        <w:rPr>
          <w:color w:val="1A1A1A"/>
        </w:rPr>
        <w:t>Qichang</w:t>
      </w:r>
      <w:proofErr w:type="spellEnd"/>
      <w:r w:rsidRPr="00166896">
        <w:rPr>
          <w:color w:val="1A1A1A"/>
        </w:rPr>
        <w:t xml:space="preserve"> H, </w:t>
      </w:r>
      <w:proofErr w:type="spellStart"/>
      <w:r w:rsidRPr="00166896">
        <w:rPr>
          <w:color w:val="1A1A1A"/>
        </w:rPr>
        <w:t>Vicentini</w:t>
      </w:r>
      <w:proofErr w:type="spellEnd"/>
      <w:r w:rsidRPr="00166896">
        <w:rPr>
          <w:color w:val="1A1A1A"/>
        </w:rPr>
        <w:t xml:space="preserve"> F, </w:t>
      </w:r>
      <w:proofErr w:type="spellStart"/>
      <w:r w:rsidRPr="00166896">
        <w:rPr>
          <w:color w:val="1A1A1A"/>
        </w:rPr>
        <w:t>Bingkai</w:t>
      </w:r>
      <w:proofErr w:type="spellEnd"/>
      <w:r w:rsidRPr="00166896">
        <w:rPr>
          <w:color w:val="1A1A1A"/>
        </w:rPr>
        <w:t xml:space="preserve"> L, </w:t>
      </w:r>
      <w:proofErr w:type="spellStart"/>
      <w:r w:rsidRPr="00166896">
        <w:rPr>
          <w:color w:val="1A1A1A"/>
        </w:rPr>
        <w:t>Giusti</w:t>
      </w:r>
      <w:proofErr w:type="spellEnd"/>
      <w:r w:rsidRPr="00166896">
        <w:rPr>
          <w:color w:val="1A1A1A"/>
        </w:rPr>
        <w:t xml:space="preserve"> A, Yi L. Municipal solid waste management in </w:t>
      </w:r>
      <w:proofErr w:type="spellStart"/>
      <w:r w:rsidRPr="00166896">
        <w:rPr>
          <w:color w:val="1A1A1A"/>
        </w:rPr>
        <w:t>Pudong</w:t>
      </w:r>
      <w:proofErr w:type="spellEnd"/>
      <w:r w:rsidRPr="00166896">
        <w:rPr>
          <w:color w:val="1A1A1A"/>
        </w:rPr>
        <w:t xml:space="preserve"> New Area, China. Waste </w:t>
      </w:r>
      <w:proofErr w:type="spellStart"/>
      <w:r w:rsidRPr="00166896">
        <w:rPr>
          <w:color w:val="1A1A1A"/>
        </w:rPr>
        <w:t>Manag</w:t>
      </w:r>
      <w:proofErr w:type="spellEnd"/>
      <w:r w:rsidRPr="00166896">
        <w:rPr>
          <w:color w:val="1A1A1A"/>
        </w:rPr>
        <w:t>. 2009 Mar 31;29(3):1227-33.</w:t>
      </w:r>
    </w:p>
    <w:p w14:paraId="17B9D0E6" w14:textId="77777777" w:rsidR="007A502E" w:rsidRPr="00166896" w:rsidRDefault="007A502E" w:rsidP="00E20587">
      <w:pPr>
        <w:pStyle w:val="Normal1"/>
        <w:spacing w:line="240" w:lineRule="auto"/>
        <w:contextualSpacing/>
      </w:pPr>
    </w:p>
  </w:endnote>
  <w:endnote w:id="68">
    <w:p w14:paraId="1921011B" w14:textId="77777777" w:rsidR="007A502E" w:rsidRPr="00166896" w:rsidRDefault="007A502E" w:rsidP="00E20587">
      <w:pPr>
        <w:pStyle w:val="EndnoteText"/>
        <w:rPr>
          <w:rFonts w:eastAsia="Times New Roman"/>
          <w:color w:val="000000" w:themeColor="text1"/>
          <w:sz w:val="22"/>
          <w:szCs w:val="22"/>
        </w:rPr>
      </w:pPr>
      <w:r w:rsidRPr="00166896">
        <w:rPr>
          <w:rStyle w:val="EndnoteReference"/>
          <w:color w:val="000000" w:themeColor="text1"/>
          <w:sz w:val="22"/>
          <w:szCs w:val="22"/>
        </w:rPr>
        <w:endnoteRef/>
      </w:r>
      <w:r w:rsidRPr="00166896">
        <w:rPr>
          <w:color w:val="000000" w:themeColor="text1"/>
          <w:sz w:val="22"/>
          <w:szCs w:val="22"/>
        </w:rPr>
        <w:t xml:space="preserve"> </w:t>
      </w:r>
      <w:r w:rsidRPr="00166896">
        <w:rPr>
          <w:rFonts w:eastAsia="Times New Roman"/>
          <w:color w:val="000000" w:themeColor="text1"/>
          <w:sz w:val="22"/>
          <w:szCs w:val="22"/>
          <w:highlight w:val="white"/>
        </w:rPr>
        <w:t xml:space="preserve">Human Development Report. (2006). </w:t>
      </w:r>
      <w:r w:rsidRPr="00166896">
        <w:rPr>
          <w:rFonts w:eastAsia="Times New Roman"/>
          <w:i/>
          <w:color w:val="000000" w:themeColor="text1"/>
          <w:sz w:val="22"/>
          <w:szCs w:val="22"/>
          <w:highlight w:val="white"/>
        </w:rPr>
        <w:t>Beyond scarcity: Power, poverty and the global water crisis</w:t>
      </w:r>
      <w:r w:rsidRPr="00166896">
        <w:rPr>
          <w:rFonts w:eastAsia="Times New Roman"/>
          <w:color w:val="000000" w:themeColor="text1"/>
          <w:sz w:val="22"/>
          <w:szCs w:val="22"/>
          <w:highlight w:val="white"/>
        </w:rPr>
        <w:t xml:space="preserve">. New York, NY: United Nations Development </w:t>
      </w:r>
      <w:proofErr w:type="spellStart"/>
      <w:r w:rsidRPr="00166896">
        <w:rPr>
          <w:rFonts w:eastAsia="Times New Roman"/>
          <w:color w:val="000000" w:themeColor="text1"/>
          <w:sz w:val="22"/>
          <w:szCs w:val="22"/>
          <w:highlight w:val="white"/>
        </w:rPr>
        <w:t>Programme</w:t>
      </w:r>
      <w:proofErr w:type="spellEnd"/>
      <w:r w:rsidRPr="00166896">
        <w:rPr>
          <w:rFonts w:eastAsia="Times New Roman"/>
          <w:color w:val="000000" w:themeColor="text1"/>
          <w:sz w:val="22"/>
          <w:szCs w:val="22"/>
          <w:highlight w:val="white"/>
        </w:rPr>
        <w:t>.</w:t>
      </w:r>
    </w:p>
    <w:p w14:paraId="2234164B" w14:textId="77777777" w:rsidR="007A502E" w:rsidRPr="00166896" w:rsidRDefault="007A502E" w:rsidP="00E20587">
      <w:pPr>
        <w:pStyle w:val="EndnoteText"/>
        <w:rPr>
          <w:sz w:val="22"/>
          <w:szCs w:val="22"/>
        </w:rPr>
      </w:pPr>
    </w:p>
  </w:endnote>
  <w:endnote w:id="69">
    <w:p w14:paraId="7A040805"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proofErr w:type="spellStart"/>
      <w:r w:rsidRPr="00166896">
        <w:rPr>
          <w:color w:val="1A1A1A"/>
        </w:rPr>
        <w:t>Hoornweg</w:t>
      </w:r>
      <w:proofErr w:type="spellEnd"/>
      <w:r w:rsidRPr="00166896">
        <w:rPr>
          <w:color w:val="1A1A1A"/>
        </w:rPr>
        <w:t xml:space="preserve"> D, </w:t>
      </w:r>
      <w:proofErr w:type="spellStart"/>
      <w:r w:rsidRPr="00166896">
        <w:rPr>
          <w:color w:val="1A1A1A"/>
        </w:rPr>
        <w:t>Bhada</w:t>
      </w:r>
      <w:proofErr w:type="spellEnd"/>
      <w:r w:rsidRPr="00166896">
        <w:rPr>
          <w:color w:val="1A1A1A"/>
        </w:rPr>
        <w:t xml:space="preserve">-Tata P. What a waste: a global review of solid waste management. The World Bank Group: Washington, D.C.; 2012 Mar. </w:t>
      </w:r>
    </w:p>
    <w:p w14:paraId="07B4A45A" w14:textId="77777777" w:rsidR="007A502E" w:rsidRPr="00166896" w:rsidRDefault="007A502E" w:rsidP="00E20587">
      <w:pPr>
        <w:pStyle w:val="EndnoteText"/>
        <w:rPr>
          <w:sz w:val="22"/>
          <w:szCs w:val="22"/>
        </w:rPr>
      </w:pPr>
    </w:p>
  </w:endnote>
  <w:endnote w:id="70">
    <w:p w14:paraId="7F0D90D3"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proofErr w:type="spellStart"/>
      <w:r w:rsidRPr="00166896">
        <w:rPr>
          <w:color w:val="1A1A1A"/>
        </w:rPr>
        <w:t>Memon</w:t>
      </w:r>
      <w:proofErr w:type="spellEnd"/>
      <w:r w:rsidRPr="00166896">
        <w:rPr>
          <w:color w:val="1A1A1A"/>
        </w:rPr>
        <w:t xml:space="preserve"> MA. Integrated solid waste management based on the 3R approach. J Mater Cycles Waste </w:t>
      </w:r>
      <w:proofErr w:type="spellStart"/>
      <w:r w:rsidRPr="00166896">
        <w:rPr>
          <w:color w:val="1A1A1A"/>
        </w:rPr>
        <w:t>Manag</w:t>
      </w:r>
      <w:proofErr w:type="spellEnd"/>
      <w:r w:rsidRPr="00166896">
        <w:rPr>
          <w:color w:val="1A1A1A"/>
        </w:rPr>
        <w:t>. 2010 Apr 1;12(1):30-40.</w:t>
      </w:r>
    </w:p>
    <w:p w14:paraId="4679E44A" w14:textId="77777777" w:rsidR="007A502E" w:rsidRPr="00166896" w:rsidRDefault="007A502E" w:rsidP="00E20587">
      <w:pPr>
        <w:pStyle w:val="EndnoteText"/>
        <w:rPr>
          <w:sz w:val="22"/>
          <w:szCs w:val="22"/>
        </w:rPr>
      </w:pPr>
    </w:p>
  </w:endnote>
  <w:endnote w:id="71">
    <w:p w14:paraId="41AA0B00"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r w:rsidRPr="00166896">
        <w:rPr>
          <w:color w:val="1A1A1A"/>
        </w:rPr>
        <w:t xml:space="preserve">Wilson DC. Development drivers for waste management. Waste </w:t>
      </w:r>
      <w:proofErr w:type="spellStart"/>
      <w:r w:rsidRPr="00166896">
        <w:rPr>
          <w:color w:val="1A1A1A"/>
        </w:rPr>
        <w:t>Manag</w:t>
      </w:r>
      <w:proofErr w:type="spellEnd"/>
      <w:r w:rsidRPr="00166896">
        <w:rPr>
          <w:color w:val="1A1A1A"/>
        </w:rPr>
        <w:t xml:space="preserve"> Res. 2007 Jun 1;25(3):198-207.</w:t>
      </w:r>
    </w:p>
    <w:p w14:paraId="3374E0DC" w14:textId="77777777" w:rsidR="007A502E" w:rsidRPr="00166896" w:rsidRDefault="007A502E" w:rsidP="00E20587">
      <w:pPr>
        <w:pStyle w:val="EndnoteText"/>
        <w:rPr>
          <w:sz w:val="22"/>
          <w:szCs w:val="22"/>
        </w:rPr>
      </w:pPr>
    </w:p>
  </w:endnote>
  <w:endnote w:id="72">
    <w:p w14:paraId="2777AB0C" w14:textId="77777777" w:rsidR="007A502E" w:rsidRPr="00166896" w:rsidRDefault="007A502E" w:rsidP="00E20587">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 xml:space="preserve">Hussain I, </w:t>
      </w:r>
      <w:proofErr w:type="spellStart"/>
      <w:r w:rsidRPr="00166896">
        <w:rPr>
          <w:color w:val="1A1A1A"/>
        </w:rPr>
        <w:t>Raschid</w:t>
      </w:r>
      <w:proofErr w:type="spellEnd"/>
      <w:r w:rsidRPr="00166896">
        <w:rPr>
          <w:color w:val="1A1A1A"/>
        </w:rPr>
        <w:t xml:space="preserve"> L, </w:t>
      </w:r>
      <w:proofErr w:type="spellStart"/>
      <w:r w:rsidRPr="00166896">
        <w:rPr>
          <w:color w:val="1A1A1A"/>
        </w:rPr>
        <w:t>Hanjra</w:t>
      </w:r>
      <w:proofErr w:type="spellEnd"/>
      <w:r w:rsidRPr="00166896">
        <w:rPr>
          <w:color w:val="1A1A1A"/>
        </w:rPr>
        <w:t xml:space="preserve"> MA, </w:t>
      </w:r>
      <w:proofErr w:type="spellStart"/>
      <w:r w:rsidRPr="00166896">
        <w:rPr>
          <w:color w:val="1A1A1A"/>
        </w:rPr>
        <w:t>Marikar</w:t>
      </w:r>
      <w:proofErr w:type="spellEnd"/>
      <w:r w:rsidRPr="00166896">
        <w:rPr>
          <w:color w:val="1A1A1A"/>
        </w:rPr>
        <w:t xml:space="preserve"> F, Van Der </w:t>
      </w:r>
      <w:proofErr w:type="spellStart"/>
      <w:r w:rsidRPr="00166896">
        <w:rPr>
          <w:color w:val="1A1A1A"/>
        </w:rPr>
        <w:t>Hoek</w:t>
      </w:r>
      <w:proofErr w:type="spellEnd"/>
      <w:r w:rsidRPr="00166896">
        <w:rPr>
          <w:color w:val="1A1A1A"/>
        </w:rPr>
        <w:t xml:space="preserve"> W. Wastewater use in agriculture: Review of impacts and methodological Issues in valuing impacts. Working Paper 37. International Water Management Institute: Colombo, Sri Lanka; 2002.</w:t>
      </w:r>
    </w:p>
    <w:p w14:paraId="34E9AC53" w14:textId="77777777" w:rsidR="007A502E" w:rsidRPr="00166896" w:rsidRDefault="007A502E" w:rsidP="00E20587">
      <w:pPr>
        <w:pStyle w:val="EndnoteText"/>
        <w:rPr>
          <w:sz w:val="22"/>
          <w:szCs w:val="22"/>
        </w:rPr>
      </w:pPr>
    </w:p>
  </w:endnote>
  <w:endnote w:id="73">
    <w:p w14:paraId="0B4710DC"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r w:rsidRPr="00166896">
        <w:rPr>
          <w:rFonts w:eastAsia="Times New Roman"/>
          <w:color w:val="222222"/>
          <w:highlight w:val="white"/>
        </w:rPr>
        <w:t xml:space="preserve">Mara D, </w:t>
      </w:r>
      <w:proofErr w:type="spellStart"/>
      <w:r w:rsidRPr="00166896">
        <w:rPr>
          <w:rFonts w:eastAsia="Times New Roman"/>
          <w:color w:val="222222"/>
          <w:highlight w:val="white"/>
        </w:rPr>
        <w:t>Bos</w:t>
      </w:r>
      <w:proofErr w:type="spellEnd"/>
      <w:r w:rsidRPr="00166896">
        <w:rPr>
          <w:rFonts w:eastAsia="Times New Roman"/>
          <w:color w:val="222222"/>
          <w:highlight w:val="white"/>
        </w:rPr>
        <w:t xml:space="preserve">, R. Risk analysis and epidemiology: The 2006 WHO guidelines for the safe use of wastewater in agriculture. In </w:t>
      </w:r>
      <w:proofErr w:type="spellStart"/>
      <w:r w:rsidRPr="00166896">
        <w:rPr>
          <w:rFonts w:eastAsia="Times New Roman"/>
          <w:color w:val="222222"/>
          <w:highlight w:val="white"/>
        </w:rPr>
        <w:t>Drechsel</w:t>
      </w:r>
      <w:proofErr w:type="spellEnd"/>
      <w:r w:rsidRPr="00166896">
        <w:rPr>
          <w:rFonts w:eastAsia="Times New Roman"/>
          <w:color w:val="222222"/>
          <w:highlight w:val="white"/>
        </w:rPr>
        <w:t xml:space="preserve"> P, Scott CA, </w:t>
      </w:r>
      <w:proofErr w:type="spellStart"/>
      <w:r w:rsidRPr="00166896">
        <w:rPr>
          <w:rFonts w:eastAsia="Times New Roman"/>
          <w:color w:val="222222"/>
          <w:highlight w:val="white"/>
        </w:rPr>
        <w:t>Raschid</w:t>
      </w:r>
      <w:proofErr w:type="spellEnd"/>
      <w:r w:rsidRPr="00166896">
        <w:rPr>
          <w:rFonts w:eastAsia="Times New Roman"/>
          <w:color w:val="222222"/>
          <w:highlight w:val="white"/>
        </w:rPr>
        <w:t xml:space="preserve">-Sally L, Redwood M, </w:t>
      </w:r>
      <w:proofErr w:type="spellStart"/>
      <w:r w:rsidRPr="00166896">
        <w:rPr>
          <w:rFonts w:eastAsia="Times New Roman"/>
          <w:color w:val="222222"/>
          <w:highlight w:val="white"/>
        </w:rPr>
        <w:t>Bahri</w:t>
      </w:r>
      <w:proofErr w:type="spellEnd"/>
      <w:r w:rsidRPr="00166896">
        <w:rPr>
          <w:rFonts w:eastAsia="Times New Roman"/>
          <w:color w:val="222222"/>
          <w:highlight w:val="white"/>
        </w:rPr>
        <w:t xml:space="preserve"> A, editors. Wastewater irrigation and health: Assessing and mitigating risk in low-income countries. London, UK and Sterling, VA: </w:t>
      </w:r>
      <w:proofErr w:type="spellStart"/>
      <w:r w:rsidRPr="00166896">
        <w:rPr>
          <w:rFonts w:eastAsia="Times New Roman"/>
          <w:color w:val="222222"/>
          <w:highlight w:val="white"/>
        </w:rPr>
        <w:t>Earthscan</w:t>
      </w:r>
      <w:proofErr w:type="spellEnd"/>
      <w:r w:rsidRPr="00166896">
        <w:rPr>
          <w:rFonts w:eastAsia="Times New Roman"/>
          <w:color w:val="222222"/>
          <w:highlight w:val="white"/>
        </w:rPr>
        <w:t>, IDRC, and IWMI.</w:t>
      </w:r>
      <w:r w:rsidRPr="00166896">
        <w:rPr>
          <w:rFonts w:eastAsia="Times New Roman"/>
          <w:color w:val="222222"/>
        </w:rPr>
        <w:t xml:space="preserve"> p. 51-62.</w:t>
      </w:r>
    </w:p>
    <w:p w14:paraId="405E7FBE" w14:textId="77777777" w:rsidR="007A502E" w:rsidRPr="00166896" w:rsidRDefault="007A502E" w:rsidP="00E20587">
      <w:pPr>
        <w:pStyle w:val="EndnoteText"/>
        <w:rPr>
          <w:sz w:val="22"/>
          <w:szCs w:val="22"/>
        </w:rPr>
      </w:pPr>
    </w:p>
  </w:endnote>
  <w:endnote w:id="74">
    <w:p w14:paraId="0457823B"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proofErr w:type="spellStart"/>
      <w:r w:rsidRPr="00166896">
        <w:rPr>
          <w:color w:val="1A1A1A"/>
        </w:rPr>
        <w:t>Katzenelson</w:t>
      </w:r>
      <w:proofErr w:type="spellEnd"/>
      <w:r w:rsidRPr="00166896">
        <w:rPr>
          <w:color w:val="1A1A1A"/>
        </w:rPr>
        <w:t xml:space="preserve"> E, </w:t>
      </w:r>
      <w:proofErr w:type="spellStart"/>
      <w:r w:rsidRPr="00166896">
        <w:rPr>
          <w:color w:val="1A1A1A"/>
        </w:rPr>
        <w:t>Buium</w:t>
      </w:r>
      <w:proofErr w:type="spellEnd"/>
      <w:r w:rsidRPr="00166896">
        <w:rPr>
          <w:color w:val="1A1A1A"/>
        </w:rPr>
        <w:t xml:space="preserve"> I, </w:t>
      </w:r>
      <w:proofErr w:type="spellStart"/>
      <w:r w:rsidRPr="00166896">
        <w:rPr>
          <w:color w:val="1A1A1A"/>
        </w:rPr>
        <w:t>Shuval</w:t>
      </w:r>
      <w:proofErr w:type="spellEnd"/>
      <w:r w:rsidRPr="00166896">
        <w:rPr>
          <w:color w:val="1A1A1A"/>
        </w:rPr>
        <w:t xml:space="preserve"> HI. Risk of communicable disease infection associated with wastewater irrigation in agricultural settlements. Science. 1976 Nov 26;194(4268):944-6.</w:t>
      </w:r>
    </w:p>
    <w:p w14:paraId="2C2BBB9F" w14:textId="77777777" w:rsidR="007A502E" w:rsidRPr="00166896" w:rsidRDefault="007A502E" w:rsidP="00E20587">
      <w:pPr>
        <w:pStyle w:val="EndnoteText"/>
        <w:rPr>
          <w:sz w:val="22"/>
          <w:szCs w:val="22"/>
        </w:rPr>
      </w:pPr>
    </w:p>
  </w:endnote>
  <w:endnote w:id="75">
    <w:p w14:paraId="24C9805B"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proofErr w:type="spellStart"/>
      <w:r w:rsidRPr="00166896">
        <w:rPr>
          <w:color w:val="1A1A1A"/>
        </w:rPr>
        <w:t>Fattal</w:t>
      </w:r>
      <w:proofErr w:type="spellEnd"/>
      <w:r w:rsidRPr="00166896">
        <w:rPr>
          <w:color w:val="1A1A1A"/>
        </w:rPr>
        <w:t xml:space="preserve"> B, Wax YO, Davies MI, </w:t>
      </w:r>
      <w:proofErr w:type="spellStart"/>
      <w:r w:rsidRPr="00166896">
        <w:rPr>
          <w:color w:val="1A1A1A"/>
        </w:rPr>
        <w:t>Shuval</w:t>
      </w:r>
      <w:proofErr w:type="spellEnd"/>
      <w:r w:rsidRPr="00166896">
        <w:rPr>
          <w:color w:val="1A1A1A"/>
        </w:rPr>
        <w:t xml:space="preserve"> HI. Health risks associated with wastewater irrigation: an epidemiological study. Am. J. Public Health. 1986 Aug;76(8):977-9.</w:t>
      </w:r>
    </w:p>
    <w:p w14:paraId="614DE25F" w14:textId="77777777" w:rsidR="007A502E" w:rsidRPr="00166896" w:rsidRDefault="007A502E" w:rsidP="00E20587">
      <w:pPr>
        <w:pStyle w:val="EndnoteText"/>
        <w:rPr>
          <w:sz w:val="22"/>
          <w:szCs w:val="22"/>
        </w:rPr>
      </w:pPr>
    </w:p>
  </w:endnote>
  <w:endnote w:id="76">
    <w:p w14:paraId="27B79CB9" w14:textId="77777777" w:rsidR="007A502E" w:rsidRPr="00166896" w:rsidRDefault="007A502E" w:rsidP="00E20587">
      <w:pPr>
        <w:pStyle w:val="Normal1"/>
        <w:spacing w:line="240" w:lineRule="auto"/>
        <w:contextualSpacing/>
        <w:rPr>
          <w:color w:val="1A1A1A"/>
        </w:rPr>
      </w:pPr>
      <w:r w:rsidRPr="00166896">
        <w:rPr>
          <w:rStyle w:val="EndnoteReference"/>
        </w:rPr>
        <w:endnoteRef/>
      </w:r>
      <w:r w:rsidRPr="00166896">
        <w:t xml:space="preserve"> </w:t>
      </w:r>
      <w:r w:rsidRPr="00166896">
        <w:rPr>
          <w:color w:val="1A1A1A"/>
        </w:rPr>
        <w:t xml:space="preserve">Abdullah AS, </w:t>
      </w:r>
      <w:proofErr w:type="spellStart"/>
      <w:r w:rsidRPr="00166896">
        <w:rPr>
          <w:color w:val="1A1A1A"/>
        </w:rPr>
        <w:t>Husten</w:t>
      </w:r>
      <w:proofErr w:type="spellEnd"/>
      <w:r w:rsidRPr="00166896">
        <w:rPr>
          <w:color w:val="1A1A1A"/>
        </w:rPr>
        <w:t xml:space="preserve"> CG. Promotion of smoking cessation in developing countries: a framework for urgent public health interventions. Thorax. 2004 Jul 1;59(7):623-30.</w:t>
      </w:r>
    </w:p>
    <w:p w14:paraId="4A04383A" w14:textId="77777777" w:rsidR="007A502E" w:rsidRPr="00166896" w:rsidRDefault="007A502E" w:rsidP="00E20587">
      <w:pPr>
        <w:pStyle w:val="Normal1"/>
        <w:spacing w:line="240" w:lineRule="auto"/>
        <w:contextualSpacing/>
      </w:pPr>
    </w:p>
  </w:endnote>
  <w:endnote w:id="77">
    <w:p w14:paraId="1EEDECCD" w14:textId="77777777" w:rsidR="007A502E" w:rsidRPr="00166896" w:rsidRDefault="007A502E" w:rsidP="00E20587">
      <w:pPr>
        <w:pStyle w:val="Normal1"/>
        <w:spacing w:line="240" w:lineRule="auto"/>
        <w:contextualSpacing/>
      </w:pPr>
      <w:r w:rsidRPr="00166896">
        <w:rPr>
          <w:rStyle w:val="EndnoteReference"/>
        </w:rPr>
        <w:endnoteRef/>
      </w:r>
      <w:r w:rsidRPr="00166896">
        <w:t xml:space="preserve"> </w:t>
      </w:r>
      <w:proofErr w:type="spellStart"/>
      <w:r w:rsidRPr="00166896">
        <w:rPr>
          <w:color w:val="1A1A1A"/>
        </w:rPr>
        <w:t>DiClemente</w:t>
      </w:r>
      <w:proofErr w:type="spellEnd"/>
      <w:r w:rsidRPr="00166896">
        <w:rPr>
          <w:color w:val="1A1A1A"/>
        </w:rPr>
        <w:t xml:space="preserve"> RJ, Zorn J, </w:t>
      </w:r>
      <w:proofErr w:type="spellStart"/>
      <w:r w:rsidRPr="00166896">
        <w:rPr>
          <w:color w:val="1A1A1A"/>
        </w:rPr>
        <w:t>Temoshok</w:t>
      </w:r>
      <w:proofErr w:type="spellEnd"/>
      <w:r w:rsidRPr="00166896">
        <w:rPr>
          <w:color w:val="1A1A1A"/>
        </w:rPr>
        <w:t xml:space="preserve"> L. Adolescents and AIDS: a survey of knowledge, attitudes and beliefs about AIDS in San Francisco. Am J Public Health. 1986 Dec;76(12):1443-5.</w:t>
      </w:r>
    </w:p>
    <w:p w14:paraId="28A2453F" w14:textId="77777777" w:rsidR="007A502E" w:rsidRPr="00166896" w:rsidRDefault="007A502E" w:rsidP="00E20587">
      <w:pPr>
        <w:pStyle w:val="EndnoteText"/>
        <w:rPr>
          <w:sz w:val="22"/>
          <w:szCs w:val="22"/>
        </w:rPr>
      </w:pPr>
    </w:p>
  </w:endnote>
  <w:endnote w:id="78">
    <w:p w14:paraId="7519E996" w14:textId="77777777" w:rsidR="007A502E" w:rsidRPr="00166896" w:rsidRDefault="007A502E" w:rsidP="00BE6F27">
      <w:pPr>
        <w:rPr>
          <w:rFonts w:eastAsia="Times New Roman"/>
          <w:color w:val="auto"/>
        </w:rPr>
      </w:pPr>
      <w:r w:rsidRPr="00166896">
        <w:rPr>
          <w:rStyle w:val="EndnoteReference"/>
        </w:rPr>
        <w:endnoteRef/>
      </w:r>
      <w:r w:rsidRPr="00166896">
        <w:t xml:space="preserve"> </w:t>
      </w:r>
      <w:r w:rsidRPr="00166896">
        <w:rPr>
          <w:rFonts w:eastAsia="Times New Roman"/>
          <w:color w:val="222222"/>
          <w:shd w:val="clear" w:color="auto" w:fill="FFFFFF"/>
        </w:rPr>
        <w:t>World Health Organization. Health education: theoretical concepts, effective strategies and core competencies: a foundation document to guide capacity development of health educators. 2012.</w:t>
      </w:r>
    </w:p>
    <w:p w14:paraId="7E231CFE" w14:textId="77777777" w:rsidR="007A502E" w:rsidRPr="00166896" w:rsidRDefault="007A502E" w:rsidP="00BE6F27">
      <w:pPr>
        <w:pStyle w:val="EndnoteText"/>
        <w:rPr>
          <w:sz w:val="22"/>
          <w:szCs w:val="22"/>
        </w:rPr>
      </w:pPr>
    </w:p>
  </w:endnote>
  <w:endnote w:id="79">
    <w:p w14:paraId="541CE383" w14:textId="77777777" w:rsidR="007A502E" w:rsidRPr="00166896" w:rsidRDefault="007A502E" w:rsidP="00BE6F27">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Rajan</w:t>
      </w:r>
      <w:proofErr w:type="spellEnd"/>
      <w:r w:rsidRPr="00166896">
        <w:rPr>
          <w:rFonts w:eastAsia="Times New Roman"/>
          <w:color w:val="222222"/>
          <w:shd w:val="clear" w:color="auto" w:fill="FFFFFF"/>
        </w:rPr>
        <w:t xml:space="preserve"> K, Kennedy J, King L. Is wealthier always healthier in poor countries? The health implications of income, inequality, poverty, and literacy in India. </w:t>
      </w:r>
      <w:proofErr w:type="spellStart"/>
      <w:r w:rsidRPr="00166896">
        <w:rPr>
          <w:rFonts w:eastAsia="Times New Roman"/>
          <w:color w:val="222222"/>
          <w:shd w:val="clear" w:color="auto" w:fill="FFFFFF"/>
        </w:rPr>
        <w:t>Soc</w:t>
      </w:r>
      <w:proofErr w:type="spellEnd"/>
      <w:r w:rsidRPr="00166896">
        <w:rPr>
          <w:rFonts w:eastAsia="Times New Roman"/>
          <w:color w:val="222222"/>
          <w:shd w:val="clear" w:color="auto" w:fill="FFFFFF"/>
        </w:rPr>
        <w:t xml:space="preserve"> </w:t>
      </w:r>
      <w:proofErr w:type="spellStart"/>
      <w:r w:rsidRPr="00166896">
        <w:rPr>
          <w:rFonts w:eastAsia="Times New Roman"/>
          <w:color w:val="222222"/>
          <w:shd w:val="clear" w:color="auto" w:fill="FFFFFF"/>
        </w:rPr>
        <w:t>Sci</w:t>
      </w:r>
      <w:proofErr w:type="spellEnd"/>
      <w:r w:rsidRPr="00166896">
        <w:rPr>
          <w:rFonts w:eastAsia="Times New Roman"/>
          <w:color w:val="222222"/>
          <w:shd w:val="clear" w:color="auto" w:fill="FFFFFF"/>
        </w:rPr>
        <w:t xml:space="preserve"> Med. 2013 Jul </w:t>
      </w:r>
      <w:proofErr w:type="gramStart"/>
      <w:r w:rsidRPr="00166896">
        <w:rPr>
          <w:rFonts w:eastAsia="Times New Roman"/>
          <w:color w:val="222222"/>
          <w:shd w:val="clear" w:color="auto" w:fill="FFFFFF"/>
        </w:rPr>
        <w:t>31;88:98</w:t>
      </w:r>
      <w:proofErr w:type="gramEnd"/>
      <w:r w:rsidRPr="00166896">
        <w:rPr>
          <w:rFonts w:eastAsia="Times New Roman"/>
          <w:color w:val="222222"/>
          <w:shd w:val="clear" w:color="auto" w:fill="FFFFFF"/>
        </w:rPr>
        <w:t>-107.</w:t>
      </w:r>
    </w:p>
    <w:p w14:paraId="7350F8A5" w14:textId="77777777" w:rsidR="007A502E" w:rsidRPr="00166896" w:rsidRDefault="007A502E" w:rsidP="00BE6F27">
      <w:pPr>
        <w:pStyle w:val="EndnoteText"/>
        <w:rPr>
          <w:sz w:val="22"/>
          <w:szCs w:val="22"/>
        </w:rPr>
      </w:pPr>
    </w:p>
  </w:endnote>
  <w:endnote w:id="80">
    <w:p w14:paraId="2A06EBB4" w14:textId="77777777" w:rsidR="007A502E" w:rsidRPr="00166896" w:rsidRDefault="007A502E" w:rsidP="00BE6F27">
      <w:pPr>
        <w:rPr>
          <w:rFonts w:eastAsia="Times New Roman"/>
          <w:color w:val="auto"/>
        </w:rPr>
      </w:pPr>
      <w:r w:rsidRPr="00166896">
        <w:rPr>
          <w:rStyle w:val="EndnoteReference"/>
        </w:rPr>
        <w:endnoteRef/>
      </w:r>
      <w:r w:rsidRPr="00166896">
        <w:t xml:space="preserve"> </w:t>
      </w:r>
      <w:r w:rsidRPr="00166896">
        <w:rPr>
          <w:rFonts w:eastAsia="Times New Roman"/>
          <w:color w:val="222222"/>
          <w:shd w:val="clear" w:color="auto" w:fill="FFFFFF"/>
        </w:rPr>
        <w:t xml:space="preserve">Kim JY, Farmer P, Porter ME. Redefining global health-care delivery. </w:t>
      </w:r>
      <w:r w:rsidRPr="00166896">
        <w:rPr>
          <w:rFonts w:eastAsia="Times New Roman"/>
          <w:iCs/>
          <w:color w:val="222222"/>
          <w:shd w:val="clear" w:color="auto" w:fill="FFFFFF"/>
        </w:rPr>
        <w:t>Lancet</w:t>
      </w:r>
      <w:r w:rsidRPr="00166896">
        <w:rPr>
          <w:rFonts w:eastAsia="Times New Roman"/>
          <w:color w:val="222222"/>
          <w:shd w:val="clear" w:color="auto" w:fill="FFFFFF"/>
        </w:rPr>
        <w:t>. 2013 Sep 27; 382(9897):1060-9.</w:t>
      </w:r>
    </w:p>
    <w:p w14:paraId="668D2F4E" w14:textId="77777777" w:rsidR="007A502E" w:rsidRPr="00166896" w:rsidRDefault="007A502E" w:rsidP="00BE6F27"/>
  </w:endnote>
  <w:endnote w:id="81">
    <w:p w14:paraId="6D96976A" w14:textId="77777777" w:rsidR="007A502E" w:rsidRPr="00166896" w:rsidRDefault="007A502E" w:rsidP="00BE6F27">
      <w:pPr>
        <w:pStyle w:val="EndnoteText"/>
        <w:rPr>
          <w:color w:val="008000"/>
          <w:sz w:val="22"/>
          <w:szCs w:val="22"/>
        </w:rPr>
      </w:pPr>
      <w:r w:rsidRPr="00166896">
        <w:rPr>
          <w:rStyle w:val="EndnoteReference"/>
          <w:sz w:val="22"/>
          <w:szCs w:val="22"/>
        </w:rPr>
        <w:endnoteRef/>
      </w:r>
      <w:r w:rsidRPr="00166896">
        <w:rPr>
          <w:sz w:val="22"/>
          <w:szCs w:val="22"/>
        </w:rPr>
        <w:t xml:space="preserve"> </w:t>
      </w:r>
      <w:r w:rsidRPr="00166896">
        <w:rPr>
          <w:color w:val="auto"/>
          <w:sz w:val="22"/>
          <w:szCs w:val="22"/>
        </w:rPr>
        <w:t>Global Health Observatory Data. Universal Health Coverage. In: Health in 2015: from MDGs to SDGs. Geneva, Switzerland: World Health Organization; 2015. p. 41-68.</w:t>
      </w:r>
    </w:p>
    <w:p w14:paraId="453BA97B" w14:textId="77777777" w:rsidR="007A502E" w:rsidRPr="00166896" w:rsidRDefault="007A502E" w:rsidP="00BE6F27">
      <w:pPr>
        <w:pStyle w:val="EndnoteText"/>
        <w:rPr>
          <w:sz w:val="22"/>
          <w:szCs w:val="22"/>
        </w:rPr>
      </w:pPr>
    </w:p>
  </w:endnote>
  <w:endnote w:id="82">
    <w:p w14:paraId="1CE1A3C9" w14:textId="77777777" w:rsidR="007A502E" w:rsidRPr="00166896" w:rsidRDefault="007A502E" w:rsidP="00BE6F27">
      <w:pPr>
        <w:pStyle w:val="Normal1"/>
        <w:spacing w:line="240" w:lineRule="auto"/>
        <w:contextualSpacing/>
        <w:rPr>
          <w:rFonts w:eastAsia="Times New Roman"/>
        </w:rPr>
      </w:pPr>
      <w:r w:rsidRPr="00166896">
        <w:rPr>
          <w:rStyle w:val="EndnoteReference"/>
        </w:rPr>
        <w:endnoteRef/>
      </w:r>
      <w:r w:rsidRPr="00166896">
        <w:t xml:space="preserve"> </w:t>
      </w:r>
      <w:r w:rsidRPr="00166896">
        <w:rPr>
          <w:rFonts w:eastAsia="Times New Roman"/>
        </w:rPr>
        <w:t>Global Health Workforce Alliance and World Health Organization. Health workforce 2030: Towards a global strategy on human resources for health. Geneva, Switzerland: World Health Organization; 2015.</w:t>
      </w:r>
    </w:p>
    <w:p w14:paraId="1755102B" w14:textId="77777777" w:rsidR="007A502E" w:rsidRPr="00166896" w:rsidRDefault="007A502E" w:rsidP="00BE6F27">
      <w:pPr>
        <w:pStyle w:val="Normal1"/>
        <w:spacing w:line="240" w:lineRule="auto"/>
        <w:contextualSpacing/>
      </w:pPr>
    </w:p>
  </w:endnote>
  <w:endnote w:id="83">
    <w:p w14:paraId="3559F34D" w14:textId="77777777" w:rsidR="007A502E" w:rsidRPr="00166896" w:rsidRDefault="007A502E" w:rsidP="00BE6F27">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LaGrone</w:t>
      </w:r>
      <w:proofErr w:type="spellEnd"/>
      <w:r w:rsidRPr="00166896">
        <w:rPr>
          <w:rFonts w:eastAsia="Times New Roman"/>
          <w:color w:val="222222"/>
          <w:shd w:val="clear" w:color="auto" w:fill="FFFFFF"/>
        </w:rPr>
        <w:t xml:space="preserve"> LN, </w:t>
      </w:r>
      <w:proofErr w:type="spellStart"/>
      <w:r w:rsidRPr="00166896">
        <w:rPr>
          <w:rFonts w:eastAsia="Times New Roman"/>
          <w:color w:val="222222"/>
          <w:shd w:val="clear" w:color="auto" w:fill="FFFFFF"/>
        </w:rPr>
        <w:t>Sadasivam</w:t>
      </w:r>
      <w:proofErr w:type="spellEnd"/>
      <w:r w:rsidRPr="00166896">
        <w:rPr>
          <w:rFonts w:eastAsia="Times New Roman"/>
          <w:color w:val="222222"/>
          <w:shd w:val="clear" w:color="auto" w:fill="FFFFFF"/>
        </w:rPr>
        <w:t xml:space="preserve"> V, Kushner AL, </w:t>
      </w:r>
      <w:proofErr w:type="spellStart"/>
      <w:r w:rsidRPr="00166896">
        <w:rPr>
          <w:rFonts w:eastAsia="Times New Roman"/>
          <w:color w:val="222222"/>
          <w:shd w:val="clear" w:color="auto" w:fill="FFFFFF"/>
        </w:rPr>
        <w:t>Groen</w:t>
      </w:r>
      <w:proofErr w:type="spellEnd"/>
      <w:r w:rsidRPr="00166896">
        <w:rPr>
          <w:rFonts w:eastAsia="Times New Roman"/>
          <w:color w:val="222222"/>
          <w:shd w:val="clear" w:color="auto" w:fill="FFFFFF"/>
        </w:rPr>
        <w:t xml:space="preserve"> RS. A review of training opportunities for ultrasonography in low and middle income countries. Trop Med </w:t>
      </w:r>
      <w:proofErr w:type="spellStart"/>
      <w:r w:rsidRPr="00166896">
        <w:rPr>
          <w:rFonts w:eastAsia="Times New Roman"/>
          <w:color w:val="222222"/>
          <w:shd w:val="clear" w:color="auto" w:fill="FFFFFF"/>
        </w:rPr>
        <w:t>Int</w:t>
      </w:r>
      <w:proofErr w:type="spellEnd"/>
      <w:r w:rsidRPr="00166896">
        <w:rPr>
          <w:rFonts w:eastAsia="Times New Roman"/>
          <w:color w:val="222222"/>
          <w:shd w:val="clear" w:color="auto" w:fill="FFFFFF"/>
        </w:rPr>
        <w:t xml:space="preserve"> Health. 2012 Jul 1;17(7):808-19.</w:t>
      </w:r>
    </w:p>
    <w:p w14:paraId="56D794DB" w14:textId="77777777" w:rsidR="007A502E" w:rsidRPr="00166896" w:rsidRDefault="007A502E" w:rsidP="00BE6F27">
      <w:pPr>
        <w:pStyle w:val="EndnoteText"/>
        <w:rPr>
          <w:sz w:val="22"/>
          <w:szCs w:val="22"/>
        </w:rPr>
      </w:pPr>
    </w:p>
  </w:endnote>
  <w:endnote w:id="84">
    <w:p w14:paraId="27768521" w14:textId="77777777" w:rsidR="007A502E" w:rsidRPr="00166896" w:rsidRDefault="007A502E" w:rsidP="00BE6F27">
      <w:pPr>
        <w:rPr>
          <w:rFonts w:eastAsia="Times New Roman"/>
          <w:color w:val="auto"/>
        </w:rPr>
      </w:pPr>
      <w:r w:rsidRPr="00166896">
        <w:rPr>
          <w:rStyle w:val="EndnoteReference"/>
        </w:rPr>
        <w:endnoteRef/>
      </w:r>
      <w:r w:rsidRPr="00166896">
        <w:t xml:space="preserve"> </w:t>
      </w:r>
      <w:r w:rsidRPr="00166896">
        <w:rPr>
          <w:rFonts w:eastAsia="Times New Roman"/>
          <w:color w:val="auto"/>
          <w:shd w:val="clear" w:color="auto" w:fill="FFFFFF"/>
        </w:rPr>
        <w:t xml:space="preserve">Shah S, Bellows BA, </w:t>
      </w:r>
      <w:proofErr w:type="spellStart"/>
      <w:r w:rsidRPr="00166896">
        <w:rPr>
          <w:rFonts w:eastAsia="Times New Roman"/>
          <w:color w:val="auto"/>
          <w:shd w:val="clear" w:color="auto" w:fill="FFFFFF"/>
        </w:rPr>
        <w:t>Adedipe</w:t>
      </w:r>
      <w:proofErr w:type="spellEnd"/>
      <w:r w:rsidRPr="00166896">
        <w:rPr>
          <w:rFonts w:eastAsia="Times New Roman"/>
          <w:color w:val="auto"/>
          <w:shd w:val="clear" w:color="auto" w:fill="FFFFFF"/>
        </w:rPr>
        <w:t xml:space="preserve"> AA, Totten JE, </w:t>
      </w:r>
      <w:proofErr w:type="spellStart"/>
      <w:r w:rsidRPr="00166896">
        <w:rPr>
          <w:rFonts w:eastAsia="Times New Roman"/>
          <w:color w:val="auto"/>
          <w:shd w:val="clear" w:color="auto" w:fill="FFFFFF"/>
        </w:rPr>
        <w:t>Backlund</w:t>
      </w:r>
      <w:proofErr w:type="spellEnd"/>
      <w:r w:rsidRPr="00166896">
        <w:rPr>
          <w:rFonts w:eastAsia="Times New Roman"/>
          <w:color w:val="auto"/>
          <w:shd w:val="clear" w:color="auto" w:fill="FFFFFF"/>
        </w:rPr>
        <w:t xml:space="preserve"> BH, </w:t>
      </w:r>
      <w:proofErr w:type="spellStart"/>
      <w:r w:rsidRPr="00166896">
        <w:rPr>
          <w:rFonts w:eastAsia="Times New Roman"/>
          <w:color w:val="auto"/>
          <w:shd w:val="clear" w:color="auto" w:fill="FFFFFF"/>
        </w:rPr>
        <w:t>Sajed</w:t>
      </w:r>
      <w:proofErr w:type="spellEnd"/>
      <w:r w:rsidRPr="00166896">
        <w:rPr>
          <w:rFonts w:eastAsia="Times New Roman"/>
          <w:color w:val="auto"/>
          <w:shd w:val="clear" w:color="auto" w:fill="FFFFFF"/>
        </w:rPr>
        <w:t xml:space="preserve"> D. Perceived barriers in the use of ultrasound in developing countries. </w:t>
      </w:r>
      <w:proofErr w:type="spellStart"/>
      <w:r w:rsidRPr="00166896">
        <w:rPr>
          <w:rFonts w:eastAsia="Times New Roman"/>
          <w:color w:val="auto"/>
          <w:shd w:val="clear" w:color="auto" w:fill="FFFFFF"/>
        </w:rPr>
        <w:t>Crit</w:t>
      </w:r>
      <w:proofErr w:type="spellEnd"/>
      <w:r w:rsidRPr="00166896">
        <w:rPr>
          <w:rFonts w:eastAsia="Times New Roman"/>
          <w:color w:val="auto"/>
          <w:shd w:val="clear" w:color="auto" w:fill="FFFFFF"/>
        </w:rPr>
        <w:t xml:space="preserve"> Ultrasound J. 2015 Dec 1;7(1):1-5.</w:t>
      </w:r>
    </w:p>
    <w:p w14:paraId="08DE083A" w14:textId="77777777" w:rsidR="007A502E" w:rsidRPr="00166896" w:rsidRDefault="007A502E" w:rsidP="00BE6F27">
      <w:pPr>
        <w:pStyle w:val="EndnoteText"/>
        <w:rPr>
          <w:sz w:val="22"/>
          <w:szCs w:val="22"/>
        </w:rPr>
      </w:pPr>
    </w:p>
  </w:endnote>
  <w:endnote w:id="85">
    <w:p w14:paraId="5EEC3B63" w14:textId="77777777" w:rsidR="007A502E" w:rsidRPr="00166896" w:rsidRDefault="007A502E" w:rsidP="00BE6F27">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O'Beirne</w:t>
      </w:r>
      <w:proofErr w:type="spellEnd"/>
      <w:r w:rsidRPr="00166896">
        <w:rPr>
          <w:rFonts w:eastAsia="Times New Roman"/>
          <w:color w:val="222222"/>
          <w:shd w:val="clear" w:color="auto" w:fill="FFFFFF"/>
        </w:rPr>
        <w:t xml:space="preserve"> M, </w:t>
      </w:r>
      <w:proofErr w:type="spellStart"/>
      <w:r w:rsidRPr="00166896">
        <w:rPr>
          <w:rFonts w:eastAsia="Times New Roman"/>
          <w:color w:val="222222"/>
          <w:shd w:val="clear" w:color="auto" w:fill="FFFFFF"/>
        </w:rPr>
        <w:t>Zwicker</w:t>
      </w:r>
      <w:proofErr w:type="spellEnd"/>
      <w:r w:rsidRPr="00166896">
        <w:rPr>
          <w:rFonts w:eastAsia="Times New Roman"/>
          <w:color w:val="222222"/>
          <w:shd w:val="clear" w:color="auto" w:fill="FFFFFF"/>
        </w:rPr>
        <w:t xml:space="preserve"> K, Sterling PD, </w:t>
      </w:r>
      <w:proofErr w:type="spellStart"/>
      <w:r w:rsidRPr="00166896">
        <w:rPr>
          <w:rFonts w:eastAsia="Times New Roman"/>
          <w:color w:val="222222"/>
          <w:shd w:val="clear" w:color="auto" w:fill="FFFFFF"/>
        </w:rPr>
        <w:t>Lait</w:t>
      </w:r>
      <w:proofErr w:type="spellEnd"/>
      <w:r w:rsidRPr="00166896">
        <w:rPr>
          <w:rFonts w:eastAsia="Times New Roman"/>
          <w:color w:val="222222"/>
          <w:shd w:val="clear" w:color="auto" w:fill="FFFFFF"/>
        </w:rPr>
        <w:t xml:space="preserve"> J, Lee Robertson H, </w:t>
      </w:r>
      <w:proofErr w:type="spellStart"/>
      <w:r w:rsidRPr="00166896">
        <w:rPr>
          <w:rFonts w:eastAsia="Times New Roman"/>
          <w:color w:val="222222"/>
          <w:shd w:val="clear" w:color="auto" w:fill="FFFFFF"/>
        </w:rPr>
        <w:t>Oelke</w:t>
      </w:r>
      <w:proofErr w:type="spellEnd"/>
      <w:r w:rsidRPr="00166896">
        <w:rPr>
          <w:rFonts w:eastAsia="Times New Roman"/>
          <w:color w:val="222222"/>
          <w:shd w:val="clear" w:color="auto" w:fill="FFFFFF"/>
        </w:rPr>
        <w:t xml:space="preserve"> ND. The status of accreditation in primary care. </w:t>
      </w:r>
      <w:proofErr w:type="spellStart"/>
      <w:r w:rsidRPr="00166896">
        <w:rPr>
          <w:rFonts w:eastAsia="Times New Roman"/>
          <w:color w:val="222222"/>
          <w:shd w:val="clear" w:color="auto" w:fill="FFFFFF"/>
        </w:rPr>
        <w:t>Qual</w:t>
      </w:r>
      <w:proofErr w:type="spellEnd"/>
      <w:r w:rsidRPr="00166896">
        <w:rPr>
          <w:rFonts w:eastAsia="Times New Roman"/>
          <w:color w:val="222222"/>
          <w:shd w:val="clear" w:color="auto" w:fill="FFFFFF"/>
        </w:rPr>
        <w:t xml:space="preserve"> Prim Care. 2013 Apr 1;21(1):23-31.</w:t>
      </w:r>
    </w:p>
    <w:p w14:paraId="27AF3330" w14:textId="77777777" w:rsidR="007A502E" w:rsidRPr="00166896" w:rsidRDefault="007A502E" w:rsidP="00BE6F27">
      <w:pPr>
        <w:pStyle w:val="Normal1"/>
        <w:spacing w:line="240" w:lineRule="auto"/>
        <w:contextualSpacing/>
      </w:pPr>
    </w:p>
  </w:endnote>
  <w:endnote w:id="86">
    <w:p w14:paraId="074B7356" w14:textId="77777777" w:rsidR="007A502E" w:rsidRPr="00166896" w:rsidRDefault="007A502E" w:rsidP="00BE6F27">
      <w:pPr>
        <w:rPr>
          <w:rFonts w:eastAsia="Times New Roman"/>
          <w:color w:val="auto"/>
        </w:rPr>
      </w:pPr>
      <w:r w:rsidRPr="00166896">
        <w:rPr>
          <w:rStyle w:val="EndnoteReference"/>
        </w:rPr>
        <w:endnoteRef/>
      </w:r>
      <w:r w:rsidRPr="00166896">
        <w:t xml:space="preserve"> </w:t>
      </w:r>
      <w:r w:rsidRPr="00166896">
        <w:rPr>
          <w:rFonts w:eastAsia="Times New Roman"/>
          <w:color w:val="222222"/>
          <w:shd w:val="clear" w:color="auto" w:fill="FFFFFF"/>
        </w:rPr>
        <w:t xml:space="preserve">Travis P, Bennett S, Haines A, Pang T, </w:t>
      </w:r>
      <w:proofErr w:type="spellStart"/>
      <w:r w:rsidRPr="00166896">
        <w:rPr>
          <w:rFonts w:eastAsia="Times New Roman"/>
          <w:color w:val="222222"/>
          <w:shd w:val="clear" w:color="auto" w:fill="FFFFFF"/>
        </w:rPr>
        <w:t>Bhutta</w:t>
      </w:r>
      <w:proofErr w:type="spellEnd"/>
      <w:r w:rsidRPr="00166896">
        <w:rPr>
          <w:rFonts w:eastAsia="Times New Roman"/>
          <w:color w:val="222222"/>
          <w:shd w:val="clear" w:color="auto" w:fill="FFFFFF"/>
        </w:rPr>
        <w:t xml:space="preserve"> Z, </w:t>
      </w:r>
      <w:proofErr w:type="spellStart"/>
      <w:r w:rsidRPr="00166896">
        <w:rPr>
          <w:rFonts w:eastAsia="Times New Roman"/>
          <w:color w:val="222222"/>
          <w:shd w:val="clear" w:color="auto" w:fill="FFFFFF"/>
        </w:rPr>
        <w:t>Hyder</w:t>
      </w:r>
      <w:proofErr w:type="spellEnd"/>
      <w:r w:rsidRPr="00166896">
        <w:rPr>
          <w:rFonts w:eastAsia="Times New Roman"/>
          <w:color w:val="222222"/>
          <w:shd w:val="clear" w:color="auto" w:fill="FFFFFF"/>
        </w:rPr>
        <w:t xml:space="preserve"> AA, </w:t>
      </w:r>
      <w:proofErr w:type="spellStart"/>
      <w:r w:rsidRPr="00166896">
        <w:rPr>
          <w:rFonts w:eastAsia="Times New Roman"/>
          <w:color w:val="222222"/>
          <w:shd w:val="clear" w:color="auto" w:fill="FFFFFF"/>
        </w:rPr>
        <w:t>Pielemeier</w:t>
      </w:r>
      <w:proofErr w:type="spellEnd"/>
      <w:r w:rsidRPr="00166896">
        <w:rPr>
          <w:rFonts w:eastAsia="Times New Roman"/>
          <w:color w:val="222222"/>
          <w:shd w:val="clear" w:color="auto" w:fill="FFFFFF"/>
        </w:rPr>
        <w:t xml:space="preserve"> NR, Mills A, Evans T. Overcoming health-systems constraints to achieve the Millennium Development Goals. Lancet. 2004 Sep 10;364(9437):900-6.</w:t>
      </w:r>
    </w:p>
    <w:p w14:paraId="749454E0" w14:textId="77777777" w:rsidR="007A502E" w:rsidRPr="00166896" w:rsidRDefault="007A502E" w:rsidP="00BE6F27">
      <w:pPr>
        <w:pStyle w:val="EndnoteText"/>
        <w:rPr>
          <w:sz w:val="22"/>
          <w:szCs w:val="22"/>
        </w:rPr>
      </w:pPr>
    </w:p>
  </w:endnote>
  <w:endnote w:id="87">
    <w:p w14:paraId="7988FCC6" w14:textId="77777777" w:rsidR="007A502E" w:rsidRPr="00166896" w:rsidRDefault="007A502E" w:rsidP="00BE6F27">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Mbanjumucyo</w:t>
      </w:r>
      <w:proofErr w:type="spellEnd"/>
      <w:r w:rsidRPr="00166896">
        <w:rPr>
          <w:rFonts w:eastAsia="Times New Roman"/>
          <w:color w:val="222222"/>
          <w:shd w:val="clear" w:color="auto" w:fill="FFFFFF"/>
        </w:rPr>
        <w:t xml:space="preserve"> G, </w:t>
      </w:r>
      <w:proofErr w:type="spellStart"/>
      <w:r w:rsidRPr="00166896">
        <w:rPr>
          <w:rFonts w:eastAsia="Times New Roman"/>
          <w:color w:val="222222"/>
          <w:shd w:val="clear" w:color="auto" w:fill="FFFFFF"/>
        </w:rPr>
        <w:t>DeVos</w:t>
      </w:r>
      <w:proofErr w:type="spellEnd"/>
      <w:r w:rsidRPr="00166896">
        <w:rPr>
          <w:rFonts w:eastAsia="Times New Roman"/>
          <w:color w:val="222222"/>
          <w:shd w:val="clear" w:color="auto" w:fill="FFFFFF"/>
        </w:rPr>
        <w:t xml:space="preserve"> E, </w:t>
      </w:r>
      <w:proofErr w:type="spellStart"/>
      <w:r w:rsidRPr="00166896">
        <w:rPr>
          <w:rFonts w:eastAsia="Times New Roman"/>
          <w:color w:val="222222"/>
          <w:shd w:val="clear" w:color="auto" w:fill="FFFFFF"/>
        </w:rPr>
        <w:t>Pulfrey</w:t>
      </w:r>
      <w:proofErr w:type="spellEnd"/>
      <w:r w:rsidRPr="00166896">
        <w:rPr>
          <w:rFonts w:eastAsia="Times New Roman"/>
          <w:color w:val="222222"/>
          <w:shd w:val="clear" w:color="auto" w:fill="FFFFFF"/>
        </w:rPr>
        <w:t xml:space="preserve"> S, </w:t>
      </w:r>
      <w:proofErr w:type="spellStart"/>
      <w:r w:rsidRPr="00166896">
        <w:rPr>
          <w:rFonts w:eastAsia="Times New Roman"/>
          <w:color w:val="222222"/>
          <w:shd w:val="clear" w:color="auto" w:fill="FFFFFF"/>
        </w:rPr>
        <w:t>Epino</w:t>
      </w:r>
      <w:proofErr w:type="spellEnd"/>
      <w:r w:rsidRPr="00166896">
        <w:rPr>
          <w:rFonts w:eastAsia="Times New Roman"/>
          <w:color w:val="222222"/>
          <w:shd w:val="clear" w:color="auto" w:fill="FFFFFF"/>
        </w:rPr>
        <w:t xml:space="preserve"> HM. State of emergency medicine in Rwanda 2015: an innovative trainee and trainer model. </w:t>
      </w:r>
      <w:proofErr w:type="spellStart"/>
      <w:r w:rsidRPr="00166896">
        <w:rPr>
          <w:rFonts w:eastAsia="Times New Roman"/>
          <w:color w:val="222222"/>
          <w:shd w:val="clear" w:color="auto" w:fill="FFFFFF"/>
        </w:rPr>
        <w:t>Int</w:t>
      </w:r>
      <w:proofErr w:type="spellEnd"/>
      <w:r w:rsidRPr="00166896">
        <w:rPr>
          <w:rFonts w:eastAsia="Times New Roman"/>
          <w:color w:val="222222"/>
          <w:shd w:val="clear" w:color="auto" w:fill="FFFFFF"/>
        </w:rPr>
        <w:t xml:space="preserve"> J </w:t>
      </w:r>
      <w:proofErr w:type="spellStart"/>
      <w:r w:rsidRPr="00166896">
        <w:rPr>
          <w:rFonts w:eastAsia="Times New Roman"/>
          <w:color w:val="222222"/>
          <w:shd w:val="clear" w:color="auto" w:fill="FFFFFF"/>
        </w:rPr>
        <w:t>Emerg</w:t>
      </w:r>
      <w:proofErr w:type="spellEnd"/>
      <w:r w:rsidRPr="00166896">
        <w:rPr>
          <w:rFonts w:eastAsia="Times New Roman"/>
          <w:color w:val="222222"/>
          <w:shd w:val="clear" w:color="auto" w:fill="FFFFFF"/>
        </w:rPr>
        <w:t xml:space="preserve"> Med. 2015 Dec 1;8(1):1-3.</w:t>
      </w:r>
    </w:p>
    <w:p w14:paraId="17562B3F" w14:textId="77777777" w:rsidR="007A502E" w:rsidRPr="00166896" w:rsidRDefault="007A502E" w:rsidP="00BE6F27">
      <w:pPr>
        <w:pStyle w:val="EndnoteText"/>
        <w:rPr>
          <w:sz w:val="22"/>
          <w:szCs w:val="22"/>
        </w:rPr>
      </w:pPr>
    </w:p>
  </w:endnote>
  <w:endnote w:id="88">
    <w:p w14:paraId="5FC5D857" w14:textId="77777777" w:rsidR="007A502E" w:rsidRPr="00166896" w:rsidRDefault="007A502E" w:rsidP="00BE6F27">
      <w:pPr>
        <w:pStyle w:val="Normal1"/>
        <w:spacing w:line="240" w:lineRule="auto"/>
        <w:contextualSpacing/>
        <w:rPr>
          <w:rFonts w:eastAsia="Times New Roman"/>
          <w:color w:val="auto"/>
          <w:shd w:val="clear" w:color="auto" w:fill="FFFFFF"/>
        </w:rPr>
      </w:pPr>
      <w:r w:rsidRPr="00166896">
        <w:rPr>
          <w:rStyle w:val="EndnoteReference"/>
        </w:rPr>
        <w:endnoteRef/>
      </w:r>
      <w:r w:rsidRPr="00166896">
        <w:t xml:space="preserve"> </w:t>
      </w:r>
      <w:proofErr w:type="spellStart"/>
      <w:r w:rsidRPr="00166896">
        <w:rPr>
          <w:rFonts w:eastAsia="Times New Roman"/>
          <w:color w:val="auto"/>
          <w:shd w:val="clear" w:color="auto" w:fill="FFFFFF"/>
        </w:rPr>
        <w:t>Razzak</w:t>
      </w:r>
      <w:proofErr w:type="spellEnd"/>
      <w:r w:rsidRPr="00166896">
        <w:rPr>
          <w:rFonts w:eastAsia="Times New Roman"/>
          <w:color w:val="auto"/>
          <w:shd w:val="clear" w:color="auto" w:fill="FFFFFF"/>
        </w:rPr>
        <w:t xml:space="preserve"> JA, </w:t>
      </w:r>
      <w:proofErr w:type="spellStart"/>
      <w:r w:rsidRPr="00166896">
        <w:rPr>
          <w:rFonts w:eastAsia="Times New Roman"/>
          <w:color w:val="auto"/>
          <w:shd w:val="clear" w:color="auto" w:fill="FFFFFF"/>
        </w:rPr>
        <w:t>Kellermann</w:t>
      </w:r>
      <w:proofErr w:type="spellEnd"/>
      <w:r w:rsidRPr="00166896">
        <w:rPr>
          <w:rFonts w:eastAsia="Times New Roman"/>
          <w:color w:val="auto"/>
          <w:shd w:val="clear" w:color="auto" w:fill="FFFFFF"/>
        </w:rPr>
        <w:t xml:space="preserve"> AL. Emergency medical care in developing countries: is it </w:t>
      </w:r>
      <w:proofErr w:type="gramStart"/>
      <w:r w:rsidRPr="00166896">
        <w:rPr>
          <w:rFonts w:eastAsia="Times New Roman"/>
          <w:color w:val="auto"/>
          <w:shd w:val="clear" w:color="auto" w:fill="FFFFFF"/>
        </w:rPr>
        <w:t>worthwhile?.</w:t>
      </w:r>
      <w:proofErr w:type="gramEnd"/>
      <w:r w:rsidRPr="00166896">
        <w:rPr>
          <w:rFonts w:eastAsia="Times New Roman"/>
          <w:color w:val="auto"/>
          <w:shd w:val="clear" w:color="auto" w:fill="FFFFFF"/>
        </w:rPr>
        <w:t xml:space="preserve"> Bull World Health Organ. 2002 Nov;80(11):900-5.</w:t>
      </w:r>
    </w:p>
    <w:p w14:paraId="4409743F" w14:textId="77777777" w:rsidR="007A502E" w:rsidRPr="00166896" w:rsidRDefault="007A502E" w:rsidP="00BE6F27">
      <w:pPr>
        <w:pStyle w:val="Normal1"/>
        <w:spacing w:line="240" w:lineRule="auto"/>
        <w:contextualSpacing/>
      </w:pPr>
    </w:p>
  </w:endnote>
  <w:endnote w:id="89">
    <w:p w14:paraId="1AEFA1E2" w14:textId="77777777" w:rsidR="007A502E" w:rsidRPr="00166896" w:rsidRDefault="007A502E" w:rsidP="00BE6F27">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Chaudhury</w:t>
      </w:r>
      <w:proofErr w:type="spellEnd"/>
      <w:r w:rsidRPr="00166896">
        <w:rPr>
          <w:rFonts w:eastAsia="Times New Roman"/>
          <w:color w:val="222222"/>
          <w:shd w:val="clear" w:color="auto" w:fill="FFFFFF"/>
        </w:rPr>
        <w:t xml:space="preserve"> N, Hammer JS. Ghost doctors: absenteeism in Bangladeshi health facilities. World Bank Policy Research Working Paper. 2003 May 21(3065).</w:t>
      </w:r>
    </w:p>
    <w:p w14:paraId="76221E3C" w14:textId="77777777" w:rsidR="007A502E" w:rsidRPr="00166896" w:rsidRDefault="007A502E" w:rsidP="00BE6F27">
      <w:pPr>
        <w:pStyle w:val="EndnoteText"/>
        <w:rPr>
          <w:sz w:val="22"/>
          <w:szCs w:val="22"/>
        </w:rPr>
      </w:pPr>
    </w:p>
  </w:endnote>
  <w:endnote w:id="90">
    <w:p w14:paraId="48774EAF" w14:textId="77777777" w:rsidR="007A502E" w:rsidRPr="00166896" w:rsidRDefault="007A502E" w:rsidP="00BE6F27">
      <w:pPr>
        <w:pStyle w:val="Heading3"/>
        <w:keepNext w:val="0"/>
        <w:keepLines w:val="0"/>
        <w:spacing w:before="0" w:after="0" w:line="240" w:lineRule="auto"/>
        <w:rPr>
          <w:sz w:val="22"/>
          <w:szCs w:val="22"/>
        </w:rPr>
      </w:pPr>
      <w:r w:rsidRPr="00166896">
        <w:rPr>
          <w:rStyle w:val="EndnoteReference"/>
          <w:sz w:val="22"/>
          <w:szCs w:val="22"/>
        </w:rPr>
        <w:endnoteRef/>
      </w:r>
      <w:r w:rsidRPr="00166896">
        <w:rPr>
          <w:sz w:val="22"/>
          <w:szCs w:val="22"/>
        </w:rPr>
        <w:t xml:space="preserve"> </w:t>
      </w:r>
      <w:proofErr w:type="spellStart"/>
      <w:r w:rsidRPr="00166896">
        <w:rPr>
          <w:rFonts w:eastAsia="Times New Roman"/>
          <w:color w:val="222222"/>
          <w:sz w:val="22"/>
          <w:szCs w:val="22"/>
          <w:highlight w:val="white"/>
        </w:rPr>
        <w:t>Médecins</w:t>
      </w:r>
      <w:proofErr w:type="spellEnd"/>
      <w:r w:rsidRPr="00166896">
        <w:rPr>
          <w:rFonts w:eastAsia="Times New Roman"/>
          <w:color w:val="222222"/>
          <w:sz w:val="22"/>
          <w:szCs w:val="22"/>
          <w:highlight w:val="white"/>
        </w:rPr>
        <w:t xml:space="preserve"> Sans </w:t>
      </w:r>
      <w:proofErr w:type="spellStart"/>
      <w:r w:rsidRPr="00166896">
        <w:rPr>
          <w:rFonts w:eastAsia="Times New Roman"/>
          <w:color w:val="222222"/>
          <w:sz w:val="22"/>
          <w:szCs w:val="22"/>
          <w:highlight w:val="white"/>
        </w:rPr>
        <w:t>Frontières</w:t>
      </w:r>
      <w:proofErr w:type="spellEnd"/>
      <w:r w:rsidRPr="00166896">
        <w:rPr>
          <w:rFonts w:eastAsia="Times New Roman"/>
          <w:color w:val="222222"/>
          <w:sz w:val="22"/>
          <w:szCs w:val="22"/>
          <w:highlight w:val="white"/>
        </w:rPr>
        <w:t xml:space="preserve">. Empty shelves come back tomorrow: ARV </w:t>
      </w:r>
      <w:proofErr w:type="spellStart"/>
      <w:r w:rsidRPr="00166896">
        <w:rPr>
          <w:rFonts w:eastAsia="Times New Roman"/>
          <w:color w:val="222222"/>
          <w:sz w:val="22"/>
          <w:szCs w:val="22"/>
          <w:highlight w:val="white"/>
        </w:rPr>
        <w:t>stockouts</w:t>
      </w:r>
      <w:proofErr w:type="spellEnd"/>
      <w:r w:rsidRPr="00166896">
        <w:rPr>
          <w:rFonts w:eastAsia="Times New Roman"/>
          <w:color w:val="222222"/>
          <w:sz w:val="22"/>
          <w:szCs w:val="22"/>
          <w:highlight w:val="white"/>
        </w:rPr>
        <w:t xml:space="preserve"> undermine efforts to fight HIV. Geneva, Switzerland: </w:t>
      </w:r>
      <w:proofErr w:type="spellStart"/>
      <w:r w:rsidRPr="00166896">
        <w:rPr>
          <w:rFonts w:eastAsia="Times New Roman"/>
          <w:color w:val="222222"/>
          <w:sz w:val="22"/>
          <w:szCs w:val="22"/>
          <w:highlight w:val="white"/>
        </w:rPr>
        <w:t>Médecins</w:t>
      </w:r>
      <w:proofErr w:type="spellEnd"/>
      <w:r w:rsidRPr="00166896">
        <w:rPr>
          <w:rFonts w:eastAsia="Times New Roman"/>
          <w:color w:val="222222"/>
          <w:sz w:val="22"/>
          <w:szCs w:val="22"/>
          <w:highlight w:val="white"/>
        </w:rPr>
        <w:t xml:space="preserve"> Sans </w:t>
      </w:r>
      <w:proofErr w:type="spellStart"/>
      <w:r w:rsidRPr="00166896">
        <w:rPr>
          <w:rFonts w:eastAsia="Times New Roman"/>
          <w:color w:val="222222"/>
          <w:sz w:val="22"/>
          <w:szCs w:val="22"/>
          <w:highlight w:val="white"/>
        </w:rPr>
        <w:t>Frontières</w:t>
      </w:r>
      <w:proofErr w:type="spellEnd"/>
      <w:r w:rsidRPr="00166896">
        <w:rPr>
          <w:rFonts w:eastAsia="Times New Roman"/>
          <w:color w:val="222222"/>
          <w:sz w:val="22"/>
          <w:szCs w:val="22"/>
          <w:highlight w:val="white"/>
        </w:rPr>
        <w:t xml:space="preserve">; 2015. </w:t>
      </w:r>
    </w:p>
    <w:p w14:paraId="24125C3A" w14:textId="77777777" w:rsidR="007A502E" w:rsidRPr="00166896" w:rsidRDefault="007A502E" w:rsidP="00BE6F27">
      <w:pPr>
        <w:pStyle w:val="EndnoteText"/>
        <w:rPr>
          <w:sz w:val="22"/>
          <w:szCs w:val="22"/>
        </w:rPr>
      </w:pPr>
    </w:p>
  </w:endnote>
  <w:endnote w:id="91">
    <w:p w14:paraId="471FB1DC" w14:textId="77777777" w:rsidR="007A502E" w:rsidRPr="00166896" w:rsidRDefault="007A502E" w:rsidP="00BE6F27">
      <w:pPr>
        <w:pStyle w:val="Normal1"/>
        <w:spacing w:line="240" w:lineRule="auto"/>
        <w:contextualSpacing/>
      </w:pPr>
      <w:r w:rsidRPr="00166896">
        <w:rPr>
          <w:rStyle w:val="EndnoteReference"/>
        </w:rPr>
        <w:endnoteRef/>
      </w:r>
      <w:r w:rsidRPr="00166896">
        <w:t xml:space="preserve"> </w:t>
      </w:r>
      <w:r w:rsidRPr="00166896">
        <w:rPr>
          <w:rFonts w:eastAsia="Times New Roman"/>
          <w:color w:val="222222"/>
          <w:shd w:val="clear" w:color="auto" w:fill="FFFFFF"/>
        </w:rPr>
        <w:t xml:space="preserve">Mock C, </w:t>
      </w:r>
      <w:proofErr w:type="spellStart"/>
      <w:r w:rsidRPr="00166896">
        <w:rPr>
          <w:rFonts w:eastAsia="Times New Roman"/>
          <w:color w:val="222222"/>
          <w:shd w:val="clear" w:color="auto" w:fill="FFFFFF"/>
        </w:rPr>
        <w:t>Kobusingye</w:t>
      </w:r>
      <w:proofErr w:type="spellEnd"/>
      <w:r w:rsidRPr="00166896">
        <w:rPr>
          <w:rFonts w:eastAsia="Times New Roman"/>
          <w:color w:val="222222"/>
          <w:shd w:val="clear" w:color="auto" w:fill="FFFFFF"/>
        </w:rPr>
        <w:t xml:space="preserve"> O, </w:t>
      </w:r>
      <w:proofErr w:type="spellStart"/>
      <w:r w:rsidRPr="00166896">
        <w:rPr>
          <w:rFonts w:eastAsia="Times New Roman"/>
          <w:color w:val="222222"/>
          <w:shd w:val="clear" w:color="auto" w:fill="FFFFFF"/>
        </w:rPr>
        <w:t>Anh</w:t>
      </w:r>
      <w:proofErr w:type="spellEnd"/>
      <w:r w:rsidRPr="00166896">
        <w:rPr>
          <w:rFonts w:eastAsia="Times New Roman"/>
          <w:color w:val="222222"/>
          <w:shd w:val="clear" w:color="auto" w:fill="FFFFFF"/>
        </w:rPr>
        <w:t xml:space="preserve"> LV, </w:t>
      </w:r>
      <w:proofErr w:type="spellStart"/>
      <w:r w:rsidRPr="00166896">
        <w:rPr>
          <w:rFonts w:eastAsia="Times New Roman"/>
          <w:color w:val="222222"/>
          <w:shd w:val="clear" w:color="auto" w:fill="FFFFFF"/>
        </w:rPr>
        <w:t>Afukaar</w:t>
      </w:r>
      <w:proofErr w:type="spellEnd"/>
      <w:r w:rsidRPr="00166896">
        <w:rPr>
          <w:rFonts w:eastAsia="Times New Roman"/>
          <w:color w:val="222222"/>
          <w:shd w:val="clear" w:color="auto" w:fill="FFFFFF"/>
        </w:rPr>
        <w:t xml:space="preserve"> F, Arreola-</w:t>
      </w:r>
      <w:proofErr w:type="spellStart"/>
      <w:r w:rsidRPr="00166896">
        <w:rPr>
          <w:rFonts w:eastAsia="Times New Roman"/>
          <w:color w:val="222222"/>
          <w:shd w:val="clear" w:color="auto" w:fill="FFFFFF"/>
        </w:rPr>
        <w:t>Risa</w:t>
      </w:r>
      <w:proofErr w:type="spellEnd"/>
      <w:r w:rsidRPr="00166896">
        <w:rPr>
          <w:rFonts w:eastAsia="Times New Roman"/>
          <w:color w:val="222222"/>
          <w:shd w:val="clear" w:color="auto" w:fill="FFFFFF"/>
        </w:rPr>
        <w:t xml:space="preserve"> C. Human resources for the control of road traffic injury. Bull World Health Organ. 2005 Apr;83(4):294-300</w:t>
      </w:r>
      <w:r w:rsidRPr="00166896">
        <w:rPr>
          <w:rFonts w:eastAsia="Times New Roman"/>
          <w:color w:val="008000"/>
          <w:highlight w:val="white"/>
        </w:rPr>
        <w:t>.</w:t>
      </w:r>
    </w:p>
    <w:p w14:paraId="25F70C8E" w14:textId="77777777" w:rsidR="007A502E" w:rsidRPr="00166896" w:rsidRDefault="007A502E" w:rsidP="00BE6F27">
      <w:pPr>
        <w:pStyle w:val="EndnoteText"/>
        <w:rPr>
          <w:sz w:val="22"/>
          <w:szCs w:val="22"/>
        </w:rPr>
      </w:pPr>
    </w:p>
  </w:endnote>
  <w:endnote w:id="92">
    <w:p w14:paraId="06A1E13A" w14:textId="77777777" w:rsidR="007A502E" w:rsidRPr="00166896" w:rsidRDefault="007A502E" w:rsidP="00B14BA2">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Pedrique</w:t>
      </w:r>
      <w:proofErr w:type="spellEnd"/>
      <w:r w:rsidRPr="00166896">
        <w:rPr>
          <w:rFonts w:eastAsia="Times New Roman"/>
          <w:color w:val="222222"/>
          <w:shd w:val="clear" w:color="auto" w:fill="FFFFFF"/>
        </w:rPr>
        <w:t xml:space="preserve"> B, </w:t>
      </w:r>
      <w:proofErr w:type="spellStart"/>
      <w:r w:rsidRPr="00166896">
        <w:rPr>
          <w:rFonts w:eastAsia="Times New Roman"/>
          <w:color w:val="222222"/>
          <w:shd w:val="clear" w:color="auto" w:fill="FFFFFF"/>
        </w:rPr>
        <w:t>Strub-Wourgaft</w:t>
      </w:r>
      <w:proofErr w:type="spellEnd"/>
      <w:r w:rsidRPr="00166896">
        <w:rPr>
          <w:rFonts w:eastAsia="Times New Roman"/>
          <w:color w:val="222222"/>
          <w:shd w:val="clear" w:color="auto" w:fill="FFFFFF"/>
        </w:rPr>
        <w:t xml:space="preserve"> N, Some C, </w:t>
      </w:r>
      <w:proofErr w:type="spellStart"/>
      <w:r w:rsidRPr="00166896">
        <w:rPr>
          <w:rFonts w:eastAsia="Times New Roman"/>
          <w:color w:val="222222"/>
          <w:shd w:val="clear" w:color="auto" w:fill="FFFFFF"/>
        </w:rPr>
        <w:t>Olliaro</w:t>
      </w:r>
      <w:proofErr w:type="spellEnd"/>
      <w:r w:rsidRPr="00166896">
        <w:rPr>
          <w:rFonts w:eastAsia="Times New Roman"/>
          <w:color w:val="222222"/>
          <w:shd w:val="clear" w:color="auto" w:fill="FFFFFF"/>
        </w:rPr>
        <w:t xml:space="preserve"> P, </w:t>
      </w:r>
      <w:proofErr w:type="spellStart"/>
      <w:r w:rsidRPr="00166896">
        <w:rPr>
          <w:rFonts w:eastAsia="Times New Roman"/>
          <w:color w:val="222222"/>
          <w:shd w:val="clear" w:color="auto" w:fill="FFFFFF"/>
        </w:rPr>
        <w:t>Trouiller</w:t>
      </w:r>
      <w:proofErr w:type="spellEnd"/>
      <w:r w:rsidRPr="00166896">
        <w:rPr>
          <w:rFonts w:eastAsia="Times New Roman"/>
          <w:color w:val="222222"/>
          <w:shd w:val="clear" w:color="auto" w:fill="FFFFFF"/>
        </w:rPr>
        <w:t xml:space="preserve"> P, Ford N, </w:t>
      </w:r>
      <w:proofErr w:type="spellStart"/>
      <w:r w:rsidRPr="00166896">
        <w:rPr>
          <w:rFonts w:eastAsia="Times New Roman"/>
          <w:color w:val="222222"/>
          <w:shd w:val="clear" w:color="auto" w:fill="FFFFFF"/>
        </w:rPr>
        <w:t>Pécoul</w:t>
      </w:r>
      <w:proofErr w:type="spellEnd"/>
      <w:r w:rsidRPr="00166896">
        <w:rPr>
          <w:rFonts w:eastAsia="Times New Roman"/>
          <w:color w:val="222222"/>
          <w:shd w:val="clear" w:color="auto" w:fill="FFFFFF"/>
        </w:rPr>
        <w:t xml:space="preserve"> B, </w:t>
      </w:r>
      <w:proofErr w:type="spellStart"/>
      <w:r w:rsidRPr="00166896">
        <w:rPr>
          <w:rFonts w:eastAsia="Times New Roman"/>
          <w:color w:val="222222"/>
          <w:shd w:val="clear" w:color="auto" w:fill="FFFFFF"/>
        </w:rPr>
        <w:t>Bradol</w:t>
      </w:r>
      <w:proofErr w:type="spellEnd"/>
      <w:r w:rsidRPr="00166896">
        <w:rPr>
          <w:rFonts w:eastAsia="Times New Roman"/>
          <w:color w:val="222222"/>
          <w:shd w:val="clear" w:color="auto" w:fill="FFFFFF"/>
        </w:rPr>
        <w:t xml:space="preserve"> JH. The drug and vaccine landscape for neglected diseases (2000–11): a systematic assessment. Lancet Glob Health. 2013 Dec 31;1(6):371-379.</w:t>
      </w:r>
    </w:p>
    <w:p w14:paraId="0B4A3003" w14:textId="77777777" w:rsidR="007A502E" w:rsidRPr="00166896" w:rsidRDefault="007A502E" w:rsidP="00B14BA2">
      <w:pPr>
        <w:pStyle w:val="EndnoteText"/>
        <w:rPr>
          <w:sz w:val="22"/>
          <w:szCs w:val="22"/>
        </w:rPr>
      </w:pPr>
    </w:p>
  </w:endnote>
  <w:endnote w:id="93">
    <w:p w14:paraId="122BCB9C" w14:textId="77777777" w:rsidR="007A502E" w:rsidRPr="00166896" w:rsidRDefault="007A502E" w:rsidP="00B14BA2">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Chekijian</w:t>
      </w:r>
      <w:proofErr w:type="spellEnd"/>
      <w:r w:rsidRPr="00166896">
        <w:rPr>
          <w:rFonts w:eastAsia="Times New Roman"/>
          <w:color w:val="222222"/>
          <w:shd w:val="clear" w:color="auto" w:fill="FFFFFF"/>
        </w:rPr>
        <w:t xml:space="preserve"> S, Paul M, Kohl VP, Walker DM, </w:t>
      </w:r>
      <w:proofErr w:type="spellStart"/>
      <w:r w:rsidRPr="00166896">
        <w:rPr>
          <w:rFonts w:eastAsia="Times New Roman"/>
          <w:color w:val="222222"/>
          <w:shd w:val="clear" w:color="auto" w:fill="FFFFFF"/>
        </w:rPr>
        <w:t>Tomassoni</w:t>
      </w:r>
      <w:proofErr w:type="spellEnd"/>
      <w:r w:rsidRPr="00166896">
        <w:rPr>
          <w:rFonts w:eastAsia="Times New Roman"/>
          <w:color w:val="222222"/>
          <w:shd w:val="clear" w:color="auto" w:fill="FFFFFF"/>
        </w:rPr>
        <w:t xml:space="preserve"> AJ, Cone DC, </w:t>
      </w:r>
      <w:proofErr w:type="spellStart"/>
      <w:r w:rsidRPr="00166896">
        <w:rPr>
          <w:rFonts w:eastAsia="Times New Roman"/>
          <w:color w:val="222222"/>
          <w:shd w:val="clear" w:color="auto" w:fill="FFFFFF"/>
        </w:rPr>
        <w:t>Vaca</w:t>
      </w:r>
      <w:proofErr w:type="spellEnd"/>
      <w:r w:rsidRPr="00166896">
        <w:rPr>
          <w:rFonts w:eastAsia="Times New Roman"/>
          <w:color w:val="222222"/>
          <w:shd w:val="clear" w:color="auto" w:fill="FFFFFF"/>
        </w:rPr>
        <w:t xml:space="preserve"> FE. The global burden of road injury: Its relevance to the emergency physician. </w:t>
      </w:r>
      <w:proofErr w:type="spellStart"/>
      <w:r w:rsidRPr="00166896">
        <w:rPr>
          <w:rFonts w:eastAsia="Times New Roman"/>
          <w:color w:val="222222"/>
          <w:shd w:val="clear" w:color="auto" w:fill="FFFFFF"/>
        </w:rPr>
        <w:t>Emerg</w:t>
      </w:r>
      <w:proofErr w:type="spellEnd"/>
      <w:r w:rsidRPr="00166896">
        <w:rPr>
          <w:rFonts w:eastAsia="Times New Roman"/>
          <w:color w:val="222222"/>
          <w:shd w:val="clear" w:color="auto" w:fill="FFFFFF"/>
        </w:rPr>
        <w:t xml:space="preserve"> Med Int. 2014 Jan 21;1-9.</w:t>
      </w:r>
    </w:p>
    <w:p w14:paraId="352ECD61" w14:textId="77777777" w:rsidR="007A502E" w:rsidRPr="00166896" w:rsidRDefault="007A502E" w:rsidP="00B14BA2">
      <w:pPr>
        <w:pStyle w:val="EndnoteText"/>
        <w:rPr>
          <w:sz w:val="22"/>
          <w:szCs w:val="22"/>
        </w:rPr>
      </w:pPr>
    </w:p>
  </w:endnote>
  <w:endnote w:id="94">
    <w:p w14:paraId="2454773E" w14:textId="77777777" w:rsidR="007A502E" w:rsidRPr="00166896" w:rsidRDefault="007A502E" w:rsidP="00B14BA2">
      <w:pPr>
        <w:pStyle w:val="Normal1"/>
        <w:spacing w:line="240" w:lineRule="auto"/>
        <w:contextualSpacing/>
      </w:pPr>
      <w:r w:rsidRPr="00166896">
        <w:rPr>
          <w:rStyle w:val="EndnoteReference"/>
        </w:rPr>
        <w:endnoteRef/>
      </w:r>
      <w:r w:rsidRPr="00166896">
        <w:t xml:space="preserve"> </w:t>
      </w:r>
      <w:r w:rsidRPr="00166896">
        <w:rPr>
          <w:rFonts w:eastAsia="Times New Roman"/>
        </w:rPr>
        <w:t>World Health Report 2010. Health systems financing: the path to universal coverage. Geneva, Switzerland: World Health Organization; 2010.</w:t>
      </w:r>
    </w:p>
    <w:p w14:paraId="576F51F3" w14:textId="77777777" w:rsidR="007A502E" w:rsidRPr="00166896" w:rsidRDefault="007A502E" w:rsidP="00B14BA2">
      <w:pPr>
        <w:pStyle w:val="EndnoteText"/>
        <w:rPr>
          <w:sz w:val="22"/>
          <w:szCs w:val="22"/>
        </w:rPr>
      </w:pPr>
    </w:p>
  </w:endnote>
  <w:endnote w:id="95">
    <w:p w14:paraId="18246A05" w14:textId="77777777" w:rsidR="007A502E" w:rsidRPr="00166896" w:rsidRDefault="007A502E" w:rsidP="00B14BA2">
      <w:pPr>
        <w:rPr>
          <w:rFonts w:eastAsia="Times New Roman"/>
          <w:color w:val="auto"/>
        </w:rPr>
      </w:pPr>
      <w:r w:rsidRPr="00166896">
        <w:rPr>
          <w:rStyle w:val="EndnoteReference"/>
        </w:rPr>
        <w:endnoteRef/>
      </w:r>
      <w:r w:rsidRPr="00166896">
        <w:t xml:space="preserve"> </w:t>
      </w:r>
      <w:r w:rsidRPr="00166896">
        <w:rPr>
          <w:rFonts w:eastAsia="Times New Roman"/>
          <w:color w:val="222222"/>
          <w:shd w:val="clear" w:color="auto" w:fill="FFFFFF"/>
        </w:rPr>
        <w:t xml:space="preserve">Perry B, </w:t>
      </w:r>
      <w:proofErr w:type="spellStart"/>
      <w:r w:rsidRPr="00166896">
        <w:rPr>
          <w:rFonts w:eastAsia="Times New Roman"/>
          <w:color w:val="222222"/>
          <w:shd w:val="clear" w:color="auto" w:fill="FFFFFF"/>
        </w:rPr>
        <w:t>Gesler</w:t>
      </w:r>
      <w:proofErr w:type="spellEnd"/>
      <w:r w:rsidRPr="00166896">
        <w:rPr>
          <w:rFonts w:eastAsia="Times New Roman"/>
          <w:color w:val="222222"/>
          <w:shd w:val="clear" w:color="auto" w:fill="FFFFFF"/>
        </w:rPr>
        <w:t xml:space="preserve"> W. Physical access to primary health care in Andean Bolivia. </w:t>
      </w:r>
      <w:proofErr w:type="spellStart"/>
      <w:r w:rsidRPr="00166896">
        <w:rPr>
          <w:rFonts w:eastAsia="Times New Roman"/>
          <w:color w:val="222222"/>
          <w:shd w:val="clear" w:color="auto" w:fill="FFFFFF"/>
        </w:rPr>
        <w:t>Soc</w:t>
      </w:r>
      <w:proofErr w:type="spellEnd"/>
      <w:r w:rsidRPr="00166896">
        <w:rPr>
          <w:rFonts w:eastAsia="Times New Roman"/>
          <w:color w:val="222222"/>
          <w:shd w:val="clear" w:color="auto" w:fill="FFFFFF"/>
        </w:rPr>
        <w:t xml:space="preserve"> </w:t>
      </w:r>
      <w:proofErr w:type="spellStart"/>
      <w:r w:rsidRPr="00166896">
        <w:rPr>
          <w:rFonts w:eastAsia="Times New Roman"/>
          <w:color w:val="222222"/>
          <w:shd w:val="clear" w:color="auto" w:fill="FFFFFF"/>
        </w:rPr>
        <w:t>Sci</w:t>
      </w:r>
      <w:proofErr w:type="spellEnd"/>
      <w:r w:rsidRPr="00166896">
        <w:rPr>
          <w:rFonts w:eastAsia="Times New Roman"/>
          <w:color w:val="222222"/>
          <w:shd w:val="clear" w:color="auto" w:fill="FFFFFF"/>
        </w:rPr>
        <w:t xml:space="preserve"> Med. 2000 May 31; 50(9):1177-88.</w:t>
      </w:r>
    </w:p>
    <w:p w14:paraId="48040F24" w14:textId="77777777" w:rsidR="007A502E" w:rsidRPr="00166896" w:rsidRDefault="007A502E" w:rsidP="00B14BA2">
      <w:pPr>
        <w:pStyle w:val="EndnoteText"/>
        <w:rPr>
          <w:sz w:val="22"/>
          <w:szCs w:val="22"/>
        </w:rPr>
      </w:pPr>
    </w:p>
  </w:endnote>
  <w:endnote w:id="96">
    <w:p w14:paraId="5EC5C34D" w14:textId="77777777" w:rsidR="007A502E" w:rsidRPr="00166896" w:rsidRDefault="007A502E" w:rsidP="00B14BA2">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Arcury</w:t>
      </w:r>
      <w:proofErr w:type="spellEnd"/>
      <w:r w:rsidRPr="00166896">
        <w:rPr>
          <w:rFonts w:eastAsia="Times New Roman"/>
          <w:color w:val="222222"/>
          <w:shd w:val="clear" w:color="auto" w:fill="FFFFFF"/>
        </w:rPr>
        <w:t xml:space="preserve"> TA, </w:t>
      </w:r>
      <w:proofErr w:type="spellStart"/>
      <w:r w:rsidRPr="00166896">
        <w:rPr>
          <w:rFonts w:eastAsia="Times New Roman"/>
          <w:color w:val="222222"/>
          <w:shd w:val="clear" w:color="auto" w:fill="FFFFFF"/>
        </w:rPr>
        <w:t>Gesler</w:t>
      </w:r>
      <w:proofErr w:type="spellEnd"/>
      <w:r w:rsidRPr="00166896">
        <w:rPr>
          <w:rFonts w:eastAsia="Times New Roman"/>
          <w:color w:val="222222"/>
          <w:shd w:val="clear" w:color="auto" w:fill="FFFFFF"/>
        </w:rPr>
        <w:t xml:space="preserve"> WM, </w:t>
      </w:r>
      <w:proofErr w:type="spellStart"/>
      <w:r w:rsidRPr="00166896">
        <w:rPr>
          <w:rFonts w:eastAsia="Times New Roman"/>
          <w:color w:val="222222"/>
          <w:shd w:val="clear" w:color="auto" w:fill="FFFFFF"/>
        </w:rPr>
        <w:t>Preisser</w:t>
      </w:r>
      <w:proofErr w:type="spellEnd"/>
      <w:r w:rsidRPr="00166896">
        <w:rPr>
          <w:rFonts w:eastAsia="Times New Roman"/>
          <w:color w:val="222222"/>
          <w:shd w:val="clear" w:color="auto" w:fill="FFFFFF"/>
        </w:rPr>
        <w:t xml:space="preserve"> JS, Sherman J, Spencer J, </w:t>
      </w:r>
      <w:proofErr w:type="spellStart"/>
      <w:r w:rsidRPr="00166896">
        <w:rPr>
          <w:rFonts w:eastAsia="Times New Roman"/>
          <w:color w:val="222222"/>
          <w:shd w:val="clear" w:color="auto" w:fill="FFFFFF"/>
        </w:rPr>
        <w:t>Perin</w:t>
      </w:r>
      <w:proofErr w:type="spellEnd"/>
      <w:r w:rsidRPr="00166896">
        <w:rPr>
          <w:rFonts w:eastAsia="Times New Roman"/>
          <w:color w:val="222222"/>
          <w:shd w:val="clear" w:color="auto" w:fill="FFFFFF"/>
        </w:rPr>
        <w:t xml:space="preserve"> J. The effects of geography and spatial behavior on health care utilization among the residents of a rural region. Health </w:t>
      </w:r>
      <w:proofErr w:type="spellStart"/>
      <w:r w:rsidRPr="00166896">
        <w:rPr>
          <w:rFonts w:eastAsia="Times New Roman"/>
          <w:color w:val="222222"/>
          <w:shd w:val="clear" w:color="auto" w:fill="FFFFFF"/>
        </w:rPr>
        <w:t>Serv</w:t>
      </w:r>
      <w:proofErr w:type="spellEnd"/>
      <w:r w:rsidRPr="00166896">
        <w:rPr>
          <w:rFonts w:eastAsia="Times New Roman"/>
          <w:color w:val="222222"/>
          <w:shd w:val="clear" w:color="auto" w:fill="FFFFFF"/>
        </w:rPr>
        <w:t xml:space="preserve"> Res. 2005 Feb 1; 40(1):135-56.</w:t>
      </w:r>
    </w:p>
    <w:p w14:paraId="63E2380A" w14:textId="77777777" w:rsidR="007A502E" w:rsidRPr="00166896" w:rsidRDefault="007A502E" w:rsidP="00B14BA2">
      <w:pPr>
        <w:pStyle w:val="EndnoteText"/>
        <w:rPr>
          <w:sz w:val="22"/>
          <w:szCs w:val="22"/>
        </w:rPr>
      </w:pPr>
    </w:p>
  </w:endnote>
  <w:endnote w:id="97">
    <w:p w14:paraId="6BB77A20" w14:textId="77777777" w:rsidR="007A502E" w:rsidRPr="00166896" w:rsidRDefault="007A502E" w:rsidP="00B14BA2">
      <w:pPr>
        <w:pStyle w:val="Normal1"/>
        <w:spacing w:line="240" w:lineRule="auto"/>
        <w:contextualSpacing/>
      </w:pPr>
      <w:r w:rsidRPr="00166896">
        <w:rPr>
          <w:rStyle w:val="EndnoteReference"/>
        </w:rPr>
        <w:endnoteRef/>
      </w:r>
      <w:r w:rsidRPr="00166896">
        <w:t xml:space="preserve"> </w:t>
      </w:r>
      <w:proofErr w:type="spellStart"/>
      <w:r w:rsidRPr="00166896">
        <w:rPr>
          <w:rFonts w:eastAsia="Times New Roman"/>
          <w:color w:val="auto"/>
          <w:shd w:val="clear" w:color="auto" w:fill="FFFFFF"/>
        </w:rPr>
        <w:t>Heise</w:t>
      </w:r>
      <w:proofErr w:type="spellEnd"/>
      <w:r w:rsidRPr="00166896">
        <w:rPr>
          <w:rFonts w:eastAsia="Times New Roman"/>
          <w:color w:val="auto"/>
          <w:shd w:val="clear" w:color="auto" w:fill="FFFFFF"/>
        </w:rPr>
        <w:t xml:space="preserve"> LL, Raikes A, Watts CH, </w:t>
      </w:r>
      <w:proofErr w:type="spellStart"/>
      <w:r w:rsidRPr="00166896">
        <w:rPr>
          <w:rFonts w:eastAsia="Times New Roman"/>
          <w:color w:val="auto"/>
          <w:shd w:val="clear" w:color="auto" w:fill="FFFFFF"/>
        </w:rPr>
        <w:t>Zwi</w:t>
      </w:r>
      <w:proofErr w:type="spellEnd"/>
      <w:r w:rsidRPr="00166896">
        <w:rPr>
          <w:rFonts w:eastAsia="Times New Roman"/>
          <w:color w:val="auto"/>
          <w:shd w:val="clear" w:color="auto" w:fill="FFFFFF"/>
        </w:rPr>
        <w:t xml:space="preserve"> AB. Violence against women: a neglected public health issue in less developed countries. </w:t>
      </w:r>
      <w:proofErr w:type="spellStart"/>
      <w:r w:rsidRPr="00166896">
        <w:rPr>
          <w:rFonts w:eastAsia="Times New Roman"/>
          <w:color w:val="auto"/>
          <w:shd w:val="clear" w:color="auto" w:fill="FFFFFF"/>
        </w:rPr>
        <w:t>Soc</w:t>
      </w:r>
      <w:proofErr w:type="spellEnd"/>
      <w:r w:rsidRPr="00166896">
        <w:rPr>
          <w:rFonts w:eastAsia="Times New Roman"/>
          <w:color w:val="auto"/>
          <w:shd w:val="clear" w:color="auto" w:fill="FFFFFF"/>
        </w:rPr>
        <w:t xml:space="preserve"> </w:t>
      </w:r>
      <w:proofErr w:type="spellStart"/>
      <w:r w:rsidRPr="00166896">
        <w:rPr>
          <w:rFonts w:eastAsia="Times New Roman"/>
          <w:color w:val="auto"/>
          <w:shd w:val="clear" w:color="auto" w:fill="FFFFFF"/>
        </w:rPr>
        <w:t>Sci</w:t>
      </w:r>
      <w:proofErr w:type="spellEnd"/>
      <w:r w:rsidRPr="00166896">
        <w:rPr>
          <w:rFonts w:eastAsia="Times New Roman"/>
          <w:color w:val="auto"/>
          <w:shd w:val="clear" w:color="auto" w:fill="FFFFFF"/>
        </w:rPr>
        <w:t xml:space="preserve"> Med. 1994 Nov 30;39(9):1165-79</w:t>
      </w:r>
      <w:r w:rsidRPr="00166896">
        <w:rPr>
          <w:rFonts w:eastAsia="Times New Roman"/>
          <w:color w:val="auto"/>
          <w:highlight w:val="white"/>
        </w:rPr>
        <w:t>.</w:t>
      </w:r>
    </w:p>
    <w:p w14:paraId="78D50985" w14:textId="77777777" w:rsidR="007A502E" w:rsidRPr="00166896" w:rsidRDefault="007A502E" w:rsidP="00B14BA2">
      <w:pPr>
        <w:pStyle w:val="EndnoteText"/>
        <w:rPr>
          <w:sz w:val="22"/>
          <w:szCs w:val="22"/>
        </w:rPr>
      </w:pPr>
    </w:p>
  </w:endnote>
  <w:endnote w:id="98">
    <w:p w14:paraId="15315320" w14:textId="77777777" w:rsidR="007A502E" w:rsidRPr="00166896" w:rsidRDefault="007A502E" w:rsidP="00B14BA2">
      <w:pPr>
        <w:pStyle w:val="EndnoteText"/>
        <w:rPr>
          <w:color w:val="auto"/>
          <w:sz w:val="22"/>
          <w:szCs w:val="22"/>
        </w:rPr>
      </w:pPr>
      <w:r w:rsidRPr="00166896">
        <w:rPr>
          <w:rStyle w:val="EndnoteReference"/>
          <w:sz w:val="22"/>
          <w:szCs w:val="22"/>
        </w:rPr>
        <w:endnoteRef/>
      </w:r>
      <w:r w:rsidRPr="00166896">
        <w:rPr>
          <w:sz w:val="22"/>
          <w:szCs w:val="22"/>
        </w:rPr>
        <w:t xml:space="preserve"> </w:t>
      </w:r>
      <w:r w:rsidRPr="00166896">
        <w:rPr>
          <w:color w:val="auto"/>
          <w:sz w:val="22"/>
          <w:szCs w:val="22"/>
        </w:rPr>
        <w:t xml:space="preserve">Violence against women: a ‘global health problem of epidemic proportions’ [Internet]. Geneva, Switzerland: World Health Organization Media Centre; 2013 [updated 2013 June 20; cited 2016 January 6]. Available from: </w:t>
      </w:r>
      <w:hyperlink r:id="rId2" w:history="1">
        <w:r w:rsidRPr="00166896">
          <w:rPr>
            <w:rStyle w:val="Hyperlink"/>
            <w:sz w:val="22"/>
            <w:szCs w:val="22"/>
          </w:rPr>
          <w:t>http://www.who.int/mediacentre/news/releases/2013/violence_against_women_20130620/en/</w:t>
        </w:r>
      </w:hyperlink>
    </w:p>
    <w:p w14:paraId="204EBF47" w14:textId="77777777" w:rsidR="007A502E" w:rsidRPr="00166896" w:rsidRDefault="007A502E" w:rsidP="00B14BA2">
      <w:pPr>
        <w:pStyle w:val="EndnoteText"/>
        <w:rPr>
          <w:sz w:val="22"/>
          <w:szCs w:val="22"/>
        </w:rPr>
      </w:pPr>
    </w:p>
  </w:endnote>
  <w:endnote w:id="99">
    <w:p w14:paraId="080CD9AB" w14:textId="77777777" w:rsidR="007A502E" w:rsidRPr="00166896" w:rsidRDefault="007A502E" w:rsidP="00B14BA2">
      <w:pPr>
        <w:pStyle w:val="EndnoteText"/>
        <w:rPr>
          <w:color w:val="auto"/>
          <w:sz w:val="22"/>
          <w:szCs w:val="22"/>
        </w:rPr>
      </w:pPr>
      <w:r w:rsidRPr="00166896">
        <w:rPr>
          <w:rStyle w:val="EndnoteReference"/>
          <w:sz w:val="22"/>
          <w:szCs w:val="22"/>
        </w:rPr>
        <w:endnoteRef/>
      </w:r>
      <w:r w:rsidRPr="00166896">
        <w:rPr>
          <w:sz w:val="22"/>
          <w:szCs w:val="22"/>
        </w:rPr>
        <w:t xml:space="preserve"> </w:t>
      </w:r>
      <w:r w:rsidRPr="00166896">
        <w:rPr>
          <w:color w:val="auto"/>
          <w:sz w:val="22"/>
          <w:szCs w:val="22"/>
        </w:rPr>
        <w:t xml:space="preserve">Violence against women fact sheet: Intimate partner and sexual violence against women [Internet]. Geneva, Switzerland: World Health Organization Media Centre; 2014c [updated 2016 January; cited 2016 January 6]. Available from: </w:t>
      </w:r>
      <w:hyperlink r:id="rId3" w:history="1">
        <w:r w:rsidRPr="00166896">
          <w:rPr>
            <w:rStyle w:val="Hyperlink"/>
            <w:sz w:val="22"/>
            <w:szCs w:val="22"/>
          </w:rPr>
          <w:t>http://www.who.int/mediacentre/factsheets/fs239/en/</w:t>
        </w:r>
      </w:hyperlink>
    </w:p>
    <w:p w14:paraId="7007248C" w14:textId="77777777" w:rsidR="007A502E" w:rsidRPr="00166896" w:rsidRDefault="007A502E" w:rsidP="00B14BA2">
      <w:pPr>
        <w:pStyle w:val="EndnoteText"/>
        <w:rPr>
          <w:sz w:val="22"/>
          <w:szCs w:val="22"/>
        </w:rPr>
      </w:pPr>
    </w:p>
  </w:endnote>
  <w:endnote w:id="100">
    <w:p w14:paraId="5D120E3C" w14:textId="77777777" w:rsidR="007A502E" w:rsidRPr="00166896" w:rsidRDefault="007A502E" w:rsidP="00B14BA2">
      <w:pPr>
        <w:pStyle w:val="EndnoteText"/>
        <w:rPr>
          <w:color w:val="auto"/>
          <w:sz w:val="22"/>
          <w:szCs w:val="22"/>
        </w:rPr>
      </w:pPr>
      <w:r w:rsidRPr="00166896">
        <w:rPr>
          <w:rStyle w:val="EndnoteReference"/>
          <w:sz w:val="22"/>
          <w:szCs w:val="22"/>
        </w:rPr>
        <w:endnoteRef/>
      </w:r>
      <w:r w:rsidRPr="00166896">
        <w:rPr>
          <w:sz w:val="22"/>
          <w:szCs w:val="22"/>
        </w:rPr>
        <w:t xml:space="preserve"> </w:t>
      </w:r>
      <w:r w:rsidRPr="00166896">
        <w:rPr>
          <w:color w:val="auto"/>
          <w:sz w:val="22"/>
          <w:szCs w:val="22"/>
        </w:rPr>
        <w:t xml:space="preserve">Sexual and reproductive health: Health risks of female genital mutilation (FGM) [Internet]. Geneva, Switzerland: World Health Organization; 2015c [cited 2016 January 8]. Available from: </w:t>
      </w:r>
      <w:hyperlink r:id="rId4" w:history="1">
        <w:r w:rsidRPr="00166896">
          <w:rPr>
            <w:rStyle w:val="Hyperlink"/>
            <w:sz w:val="22"/>
            <w:szCs w:val="22"/>
          </w:rPr>
          <w:t>http://www.who.int/reproductivehealth/topics/fgm/health_consequences_fgm/en/</w:t>
        </w:r>
      </w:hyperlink>
    </w:p>
    <w:p w14:paraId="18B90BE9" w14:textId="77777777" w:rsidR="007A502E" w:rsidRPr="00166896" w:rsidRDefault="007A502E" w:rsidP="00B14BA2">
      <w:pPr>
        <w:pStyle w:val="EndnoteText"/>
        <w:rPr>
          <w:sz w:val="22"/>
          <w:szCs w:val="22"/>
        </w:rPr>
      </w:pPr>
    </w:p>
  </w:endnote>
  <w:endnote w:id="101">
    <w:p w14:paraId="609648C6" w14:textId="77777777" w:rsidR="007A502E" w:rsidRPr="00166896" w:rsidRDefault="007A502E" w:rsidP="00B14BA2">
      <w:pPr>
        <w:rPr>
          <w:rFonts w:eastAsia="Times New Roman"/>
          <w:color w:val="auto"/>
        </w:rPr>
      </w:pPr>
      <w:r w:rsidRPr="00166896">
        <w:rPr>
          <w:rStyle w:val="EndnoteReference"/>
        </w:rPr>
        <w:endnoteRef/>
      </w:r>
      <w:r w:rsidRPr="00166896">
        <w:t xml:space="preserve"> </w:t>
      </w:r>
      <w:proofErr w:type="spellStart"/>
      <w:r w:rsidRPr="00166896">
        <w:rPr>
          <w:rFonts w:eastAsia="Times New Roman"/>
          <w:color w:val="222222"/>
          <w:shd w:val="clear" w:color="auto" w:fill="FFFFFF"/>
        </w:rPr>
        <w:t>Macrae</w:t>
      </w:r>
      <w:proofErr w:type="spellEnd"/>
      <w:r w:rsidRPr="00166896">
        <w:rPr>
          <w:rFonts w:eastAsia="Times New Roman"/>
          <w:color w:val="222222"/>
          <w:shd w:val="clear" w:color="auto" w:fill="FFFFFF"/>
        </w:rPr>
        <w:t xml:space="preserve"> J, </w:t>
      </w:r>
      <w:proofErr w:type="spellStart"/>
      <w:r w:rsidRPr="00166896">
        <w:rPr>
          <w:rFonts w:eastAsia="Times New Roman"/>
          <w:color w:val="222222"/>
          <w:shd w:val="clear" w:color="auto" w:fill="FFFFFF"/>
        </w:rPr>
        <w:t>Zwi</w:t>
      </w:r>
      <w:proofErr w:type="spellEnd"/>
      <w:r w:rsidRPr="00166896">
        <w:rPr>
          <w:rFonts w:eastAsia="Times New Roman"/>
          <w:color w:val="222222"/>
          <w:shd w:val="clear" w:color="auto" w:fill="FFFFFF"/>
        </w:rPr>
        <w:t xml:space="preserve"> AB, Gilson L. A triple burden for health sector </w:t>
      </w:r>
      <w:proofErr w:type="spellStart"/>
      <w:proofErr w:type="gramStart"/>
      <w:r w:rsidRPr="00166896">
        <w:rPr>
          <w:rFonts w:eastAsia="Times New Roman"/>
          <w:color w:val="222222"/>
          <w:shd w:val="clear" w:color="auto" w:fill="FFFFFF"/>
        </w:rPr>
        <w:t>reform:‘</w:t>
      </w:r>
      <w:proofErr w:type="gramEnd"/>
      <w:r w:rsidRPr="00166896">
        <w:rPr>
          <w:rFonts w:eastAsia="Times New Roman"/>
          <w:color w:val="222222"/>
          <w:shd w:val="clear" w:color="auto" w:fill="FFFFFF"/>
        </w:rPr>
        <w:t>post’-conflict</w:t>
      </w:r>
      <w:proofErr w:type="spellEnd"/>
      <w:r w:rsidRPr="00166896">
        <w:rPr>
          <w:rFonts w:eastAsia="Times New Roman"/>
          <w:color w:val="222222"/>
          <w:shd w:val="clear" w:color="auto" w:fill="FFFFFF"/>
        </w:rPr>
        <w:t xml:space="preserve"> rehabilitation in Uganda. </w:t>
      </w:r>
      <w:proofErr w:type="spellStart"/>
      <w:r w:rsidRPr="00166896">
        <w:rPr>
          <w:rFonts w:eastAsia="Times New Roman"/>
          <w:color w:val="222222"/>
          <w:shd w:val="clear" w:color="auto" w:fill="FFFFFF"/>
        </w:rPr>
        <w:t>Soc</w:t>
      </w:r>
      <w:proofErr w:type="spellEnd"/>
      <w:r w:rsidRPr="00166896">
        <w:rPr>
          <w:rFonts w:eastAsia="Times New Roman"/>
          <w:color w:val="222222"/>
          <w:shd w:val="clear" w:color="auto" w:fill="FFFFFF"/>
        </w:rPr>
        <w:t xml:space="preserve"> </w:t>
      </w:r>
      <w:proofErr w:type="spellStart"/>
      <w:r w:rsidRPr="00166896">
        <w:rPr>
          <w:rFonts w:eastAsia="Times New Roman"/>
          <w:color w:val="222222"/>
          <w:shd w:val="clear" w:color="auto" w:fill="FFFFFF"/>
        </w:rPr>
        <w:t>Sci</w:t>
      </w:r>
      <w:proofErr w:type="spellEnd"/>
      <w:r w:rsidRPr="00166896">
        <w:rPr>
          <w:rFonts w:eastAsia="Times New Roman"/>
          <w:color w:val="222222"/>
          <w:shd w:val="clear" w:color="auto" w:fill="FFFFFF"/>
        </w:rPr>
        <w:t xml:space="preserve"> Med. 1996 Apr 30;42(7):1095-108.</w:t>
      </w:r>
    </w:p>
    <w:p w14:paraId="0072BBEF" w14:textId="77777777" w:rsidR="007A502E" w:rsidRPr="00166896" w:rsidRDefault="007A502E" w:rsidP="00B14BA2">
      <w:pPr>
        <w:pStyle w:val="Normal1"/>
        <w:spacing w:line="240" w:lineRule="auto"/>
        <w:contextualSpacing/>
      </w:pPr>
    </w:p>
  </w:endnote>
  <w:endnote w:id="102">
    <w:p w14:paraId="4CA077CC" w14:textId="185556A1" w:rsidR="007A502E" w:rsidRPr="00166896" w:rsidRDefault="007A502E" w:rsidP="00B14BA2">
      <w:pPr>
        <w:pStyle w:val="Normal1"/>
        <w:spacing w:line="240" w:lineRule="auto"/>
        <w:contextualSpacing/>
      </w:pPr>
      <w:r w:rsidRPr="00166896">
        <w:rPr>
          <w:rStyle w:val="EndnoteReference"/>
        </w:rPr>
        <w:endnoteRef/>
      </w:r>
      <w:r w:rsidRPr="00166896">
        <w:t xml:space="preserve"> </w:t>
      </w:r>
      <w:proofErr w:type="spellStart"/>
      <w:r w:rsidRPr="00166896">
        <w:rPr>
          <w:rFonts w:eastAsia="Times New Roman"/>
          <w:color w:val="000000" w:themeColor="text1"/>
          <w:sz w:val="20"/>
          <w:szCs w:val="20"/>
          <w:shd w:val="clear" w:color="auto" w:fill="FFFFFF"/>
        </w:rPr>
        <w:t>Pinzón-Flórez</w:t>
      </w:r>
      <w:proofErr w:type="spellEnd"/>
      <w:r w:rsidRPr="00166896">
        <w:rPr>
          <w:rFonts w:eastAsia="Times New Roman"/>
          <w:color w:val="000000" w:themeColor="text1"/>
          <w:sz w:val="20"/>
          <w:szCs w:val="20"/>
          <w:shd w:val="clear" w:color="auto" w:fill="FFFFFF"/>
        </w:rPr>
        <w:t xml:space="preserve"> CE, </w:t>
      </w:r>
      <w:proofErr w:type="spellStart"/>
      <w:r w:rsidRPr="00166896">
        <w:rPr>
          <w:rFonts w:eastAsia="Times New Roman"/>
          <w:color w:val="000000" w:themeColor="text1"/>
          <w:sz w:val="20"/>
          <w:szCs w:val="20"/>
          <w:shd w:val="clear" w:color="auto" w:fill="FFFFFF"/>
        </w:rPr>
        <w:t>Fernández</w:t>
      </w:r>
      <w:proofErr w:type="spellEnd"/>
      <w:r w:rsidRPr="00166896">
        <w:rPr>
          <w:rFonts w:eastAsia="Times New Roman"/>
          <w:color w:val="000000" w:themeColor="text1"/>
          <w:sz w:val="20"/>
          <w:szCs w:val="20"/>
          <w:shd w:val="clear" w:color="auto" w:fill="FFFFFF"/>
        </w:rPr>
        <w:t xml:space="preserve">-Niño JA, Ruiz-Rodríguez M, </w:t>
      </w:r>
      <w:proofErr w:type="spellStart"/>
      <w:r w:rsidRPr="00166896">
        <w:rPr>
          <w:rFonts w:eastAsia="Times New Roman"/>
          <w:color w:val="000000" w:themeColor="text1"/>
          <w:sz w:val="20"/>
          <w:szCs w:val="20"/>
          <w:shd w:val="clear" w:color="auto" w:fill="FFFFFF"/>
        </w:rPr>
        <w:t>Idrovo</w:t>
      </w:r>
      <w:proofErr w:type="spellEnd"/>
      <w:r w:rsidRPr="00166896">
        <w:rPr>
          <w:rFonts w:eastAsia="Times New Roman"/>
          <w:color w:val="000000" w:themeColor="text1"/>
          <w:sz w:val="20"/>
          <w:szCs w:val="20"/>
          <w:shd w:val="clear" w:color="auto" w:fill="FFFFFF"/>
        </w:rPr>
        <w:t xml:space="preserve"> ÁJ, </w:t>
      </w:r>
      <w:proofErr w:type="spellStart"/>
      <w:r w:rsidRPr="00166896">
        <w:rPr>
          <w:rFonts w:eastAsia="Times New Roman"/>
          <w:color w:val="000000" w:themeColor="text1"/>
          <w:sz w:val="20"/>
          <w:szCs w:val="20"/>
          <w:shd w:val="clear" w:color="auto" w:fill="FFFFFF"/>
        </w:rPr>
        <w:t>López</w:t>
      </w:r>
      <w:proofErr w:type="spellEnd"/>
      <w:r w:rsidRPr="00166896">
        <w:rPr>
          <w:rFonts w:eastAsia="Times New Roman"/>
          <w:color w:val="000000" w:themeColor="text1"/>
          <w:sz w:val="20"/>
          <w:szCs w:val="20"/>
          <w:shd w:val="clear" w:color="auto" w:fill="FFFFFF"/>
        </w:rPr>
        <w:t xml:space="preserve"> AA. Determinants of performance of health systems concerning maternal and child health: A global approach. </w:t>
      </w:r>
      <w:proofErr w:type="spellStart"/>
      <w:r w:rsidRPr="00166896">
        <w:rPr>
          <w:rFonts w:eastAsia="Times New Roman"/>
          <w:color w:val="000000" w:themeColor="text1"/>
          <w:sz w:val="20"/>
          <w:szCs w:val="20"/>
          <w:shd w:val="clear" w:color="auto" w:fill="FFFFFF"/>
        </w:rPr>
        <w:t>PloS</w:t>
      </w:r>
      <w:proofErr w:type="spellEnd"/>
      <w:r w:rsidRPr="00166896">
        <w:rPr>
          <w:rFonts w:eastAsia="Times New Roman"/>
          <w:color w:val="000000" w:themeColor="text1"/>
          <w:sz w:val="20"/>
          <w:szCs w:val="20"/>
          <w:shd w:val="clear" w:color="auto" w:fill="FFFFFF"/>
        </w:rPr>
        <w:t xml:space="preserve"> One. 2015 Mar 30;10(3).</w:t>
      </w:r>
    </w:p>
    <w:p w14:paraId="43209AE3" w14:textId="77777777" w:rsidR="007A502E" w:rsidRPr="00166896" w:rsidRDefault="007A502E" w:rsidP="00B14BA2">
      <w:pPr>
        <w:pStyle w:val="EndnoteText"/>
        <w:rPr>
          <w:sz w:val="22"/>
          <w:szCs w:val="22"/>
        </w:rPr>
      </w:pPr>
    </w:p>
  </w:endnote>
  <w:endnote w:id="103">
    <w:p w14:paraId="67465979" w14:textId="77777777" w:rsidR="007A502E" w:rsidRPr="00166896" w:rsidRDefault="007A502E" w:rsidP="00B14BA2">
      <w:pPr>
        <w:rPr>
          <w:rFonts w:eastAsia="Times New Roman"/>
          <w:color w:val="auto"/>
        </w:rPr>
      </w:pPr>
      <w:r w:rsidRPr="00166896">
        <w:rPr>
          <w:rStyle w:val="EndnoteReference"/>
        </w:rPr>
        <w:endnoteRef/>
      </w:r>
      <w:r w:rsidRPr="00166896">
        <w:t xml:space="preserve"> </w:t>
      </w:r>
      <w:r w:rsidRPr="00166896">
        <w:rPr>
          <w:rFonts w:eastAsia="Times New Roman"/>
          <w:color w:val="222222"/>
          <w:shd w:val="clear" w:color="auto" w:fill="FFFFFF"/>
        </w:rPr>
        <w:t xml:space="preserve">Ford LB. Civil conflict and sleeping sickness in Africa in general and Uganda in particular. </w:t>
      </w:r>
      <w:proofErr w:type="spellStart"/>
      <w:r w:rsidRPr="00166896">
        <w:rPr>
          <w:rFonts w:eastAsia="Times New Roman"/>
          <w:color w:val="222222"/>
          <w:shd w:val="clear" w:color="auto" w:fill="FFFFFF"/>
        </w:rPr>
        <w:t>Confl</w:t>
      </w:r>
      <w:proofErr w:type="spellEnd"/>
      <w:r w:rsidRPr="00166896">
        <w:rPr>
          <w:rFonts w:eastAsia="Times New Roman"/>
          <w:color w:val="222222"/>
          <w:shd w:val="clear" w:color="auto" w:fill="FFFFFF"/>
        </w:rPr>
        <w:t xml:space="preserve"> Health. 2007 Mar 29;1(6):1-0.</w:t>
      </w:r>
    </w:p>
    <w:p w14:paraId="10E35226" w14:textId="77777777" w:rsidR="007A502E" w:rsidRPr="00166896" w:rsidRDefault="007A502E" w:rsidP="00B14BA2">
      <w:pPr>
        <w:pStyle w:val="EndnoteText"/>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358CE" w14:textId="77777777" w:rsidR="007A502E" w:rsidRDefault="007A502E" w:rsidP="00997910">
    <w:pPr>
      <w:pStyle w:val="Normal1"/>
      <w:jc w:val="center"/>
    </w:pPr>
    <w:r>
      <w:fldChar w:fldCharType="begin"/>
    </w:r>
    <w:r>
      <w:instrText>PAGE</w:instrText>
    </w:r>
    <w:r>
      <w:fldChar w:fldCharType="separate"/>
    </w:r>
    <w:r w:rsidR="0023699A">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E8862" w14:textId="77777777" w:rsidR="008C7030" w:rsidRDefault="008C7030">
      <w:pPr>
        <w:spacing w:line="240" w:lineRule="auto"/>
      </w:pPr>
      <w:r>
        <w:separator/>
      </w:r>
    </w:p>
  </w:footnote>
  <w:footnote w:type="continuationSeparator" w:id="0">
    <w:p w14:paraId="3A2D8BEA" w14:textId="77777777" w:rsidR="008C7030" w:rsidRDefault="008C7030">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1311FB"/>
    <w:multiLevelType w:val="hybridMultilevel"/>
    <w:tmpl w:val="F580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4"/>
  </w:compat>
  <w:rsids>
    <w:rsidRoot w:val="00651E2D"/>
    <w:rsid w:val="000012C2"/>
    <w:rsid w:val="00003DE0"/>
    <w:rsid w:val="000076FA"/>
    <w:rsid w:val="00007FD3"/>
    <w:rsid w:val="0001130B"/>
    <w:rsid w:val="000255CD"/>
    <w:rsid w:val="00037AAB"/>
    <w:rsid w:val="000419EA"/>
    <w:rsid w:val="00042304"/>
    <w:rsid w:val="000424F4"/>
    <w:rsid w:val="0004562C"/>
    <w:rsid w:val="00045C04"/>
    <w:rsid w:val="00053255"/>
    <w:rsid w:val="00057CF3"/>
    <w:rsid w:val="000623D9"/>
    <w:rsid w:val="0006760F"/>
    <w:rsid w:val="00072611"/>
    <w:rsid w:val="0007513E"/>
    <w:rsid w:val="000769D8"/>
    <w:rsid w:val="000804F5"/>
    <w:rsid w:val="00081B36"/>
    <w:rsid w:val="000A6F84"/>
    <w:rsid w:val="000E0D85"/>
    <w:rsid w:val="000F4B2A"/>
    <w:rsid w:val="001108A3"/>
    <w:rsid w:val="00124CEB"/>
    <w:rsid w:val="001255B5"/>
    <w:rsid w:val="001350FF"/>
    <w:rsid w:val="00135987"/>
    <w:rsid w:val="00166896"/>
    <w:rsid w:val="00187512"/>
    <w:rsid w:val="00187E3F"/>
    <w:rsid w:val="001900CF"/>
    <w:rsid w:val="00192893"/>
    <w:rsid w:val="00193C74"/>
    <w:rsid w:val="00194B1A"/>
    <w:rsid w:val="00197DC0"/>
    <w:rsid w:val="001A0A2C"/>
    <w:rsid w:val="001A7229"/>
    <w:rsid w:val="001B7443"/>
    <w:rsid w:val="001C232B"/>
    <w:rsid w:val="001E341A"/>
    <w:rsid w:val="00201940"/>
    <w:rsid w:val="002024A9"/>
    <w:rsid w:val="002062E3"/>
    <w:rsid w:val="002162E8"/>
    <w:rsid w:val="0022133A"/>
    <w:rsid w:val="00222CAE"/>
    <w:rsid w:val="002242CF"/>
    <w:rsid w:val="002246F9"/>
    <w:rsid w:val="00225413"/>
    <w:rsid w:val="00232519"/>
    <w:rsid w:val="00233A84"/>
    <w:rsid w:val="0023699A"/>
    <w:rsid w:val="00241A34"/>
    <w:rsid w:val="00246351"/>
    <w:rsid w:val="002622C0"/>
    <w:rsid w:val="00263B1B"/>
    <w:rsid w:val="00285DC0"/>
    <w:rsid w:val="002A4C8D"/>
    <w:rsid w:val="002A77D1"/>
    <w:rsid w:val="002C213C"/>
    <w:rsid w:val="002D19BE"/>
    <w:rsid w:val="002D7C6D"/>
    <w:rsid w:val="002F3FDA"/>
    <w:rsid w:val="002F73BF"/>
    <w:rsid w:val="002F7F76"/>
    <w:rsid w:val="003126B9"/>
    <w:rsid w:val="00337F74"/>
    <w:rsid w:val="003459A0"/>
    <w:rsid w:val="00354E64"/>
    <w:rsid w:val="00375B8B"/>
    <w:rsid w:val="003810A3"/>
    <w:rsid w:val="0039040D"/>
    <w:rsid w:val="003A7E67"/>
    <w:rsid w:val="003B31AB"/>
    <w:rsid w:val="003C1111"/>
    <w:rsid w:val="003C4317"/>
    <w:rsid w:val="003D6725"/>
    <w:rsid w:val="003D68F3"/>
    <w:rsid w:val="003D7530"/>
    <w:rsid w:val="003F045B"/>
    <w:rsid w:val="003F173C"/>
    <w:rsid w:val="00401329"/>
    <w:rsid w:val="00405AB4"/>
    <w:rsid w:val="004111DB"/>
    <w:rsid w:val="00411C11"/>
    <w:rsid w:val="00424A91"/>
    <w:rsid w:val="004252CA"/>
    <w:rsid w:val="00426376"/>
    <w:rsid w:val="004274FD"/>
    <w:rsid w:val="00430062"/>
    <w:rsid w:val="00433C80"/>
    <w:rsid w:val="0043793E"/>
    <w:rsid w:val="00441DA6"/>
    <w:rsid w:val="00445702"/>
    <w:rsid w:val="00447C68"/>
    <w:rsid w:val="00450FAC"/>
    <w:rsid w:val="00452FFC"/>
    <w:rsid w:val="00461E19"/>
    <w:rsid w:val="00462E74"/>
    <w:rsid w:val="00474574"/>
    <w:rsid w:val="004830FE"/>
    <w:rsid w:val="00486462"/>
    <w:rsid w:val="00490439"/>
    <w:rsid w:val="004B5A7F"/>
    <w:rsid w:val="004C1BC2"/>
    <w:rsid w:val="004E300C"/>
    <w:rsid w:val="004F00CB"/>
    <w:rsid w:val="0050462A"/>
    <w:rsid w:val="00504F53"/>
    <w:rsid w:val="0052096E"/>
    <w:rsid w:val="005333C9"/>
    <w:rsid w:val="005368CD"/>
    <w:rsid w:val="005449DB"/>
    <w:rsid w:val="00556F94"/>
    <w:rsid w:val="00573242"/>
    <w:rsid w:val="00577E42"/>
    <w:rsid w:val="005940C4"/>
    <w:rsid w:val="00595FF3"/>
    <w:rsid w:val="00597789"/>
    <w:rsid w:val="00597DA4"/>
    <w:rsid w:val="005A3073"/>
    <w:rsid w:val="005A4855"/>
    <w:rsid w:val="005B4086"/>
    <w:rsid w:val="005B5B67"/>
    <w:rsid w:val="005C6993"/>
    <w:rsid w:val="005D78E5"/>
    <w:rsid w:val="005E497F"/>
    <w:rsid w:val="005F5D75"/>
    <w:rsid w:val="005F7FB0"/>
    <w:rsid w:val="00604D68"/>
    <w:rsid w:val="00613D5A"/>
    <w:rsid w:val="0063297E"/>
    <w:rsid w:val="00651E2D"/>
    <w:rsid w:val="006831E9"/>
    <w:rsid w:val="00684167"/>
    <w:rsid w:val="006B1D3E"/>
    <w:rsid w:val="006C068B"/>
    <w:rsid w:val="006C1312"/>
    <w:rsid w:val="006C19E4"/>
    <w:rsid w:val="006D2812"/>
    <w:rsid w:val="006D54D7"/>
    <w:rsid w:val="006D6A4A"/>
    <w:rsid w:val="006E3A62"/>
    <w:rsid w:val="006E45BC"/>
    <w:rsid w:val="006F6E64"/>
    <w:rsid w:val="00700D5D"/>
    <w:rsid w:val="00706C9B"/>
    <w:rsid w:val="007153AC"/>
    <w:rsid w:val="0073199D"/>
    <w:rsid w:val="007462D2"/>
    <w:rsid w:val="00750E7C"/>
    <w:rsid w:val="007524C5"/>
    <w:rsid w:val="0075545D"/>
    <w:rsid w:val="00763575"/>
    <w:rsid w:val="007656D4"/>
    <w:rsid w:val="0077291A"/>
    <w:rsid w:val="00774157"/>
    <w:rsid w:val="0078223B"/>
    <w:rsid w:val="0078516D"/>
    <w:rsid w:val="007A011B"/>
    <w:rsid w:val="007A1B4B"/>
    <w:rsid w:val="007A3009"/>
    <w:rsid w:val="007A502E"/>
    <w:rsid w:val="007D5590"/>
    <w:rsid w:val="007F1563"/>
    <w:rsid w:val="00803408"/>
    <w:rsid w:val="008172D5"/>
    <w:rsid w:val="00827700"/>
    <w:rsid w:val="008317CB"/>
    <w:rsid w:val="008355A6"/>
    <w:rsid w:val="008413B2"/>
    <w:rsid w:val="00844191"/>
    <w:rsid w:val="00861AA1"/>
    <w:rsid w:val="008644AD"/>
    <w:rsid w:val="008746EE"/>
    <w:rsid w:val="00894C73"/>
    <w:rsid w:val="0089621D"/>
    <w:rsid w:val="008C2E10"/>
    <w:rsid w:val="008C7030"/>
    <w:rsid w:val="008D346F"/>
    <w:rsid w:val="008D3A7D"/>
    <w:rsid w:val="008D57E3"/>
    <w:rsid w:val="008E44AB"/>
    <w:rsid w:val="008F35F9"/>
    <w:rsid w:val="0090558D"/>
    <w:rsid w:val="00930F77"/>
    <w:rsid w:val="009431DC"/>
    <w:rsid w:val="009518A9"/>
    <w:rsid w:val="00960008"/>
    <w:rsid w:val="00962961"/>
    <w:rsid w:val="00981BC4"/>
    <w:rsid w:val="00997910"/>
    <w:rsid w:val="009A79CA"/>
    <w:rsid w:val="009B6D55"/>
    <w:rsid w:val="009C7A2B"/>
    <w:rsid w:val="009D3A3D"/>
    <w:rsid w:val="009D6543"/>
    <w:rsid w:val="009D7A4F"/>
    <w:rsid w:val="009E243B"/>
    <w:rsid w:val="009F41B0"/>
    <w:rsid w:val="00A05BD2"/>
    <w:rsid w:val="00A06DD1"/>
    <w:rsid w:val="00A2208D"/>
    <w:rsid w:val="00A34013"/>
    <w:rsid w:val="00A36D75"/>
    <w:rsid w:val="00A404A1"/>
    <w:rsid w:val="00A407A4"/>
    <w:rsid w:val="00A4535D"/>
    <w:rsid w:val="00A541DB"/>
    <w:rsid w:val="00A62B02"/>
    <w:rsid w:val="00A648B1"/>
    <w:rsid w:val="00A75CA5"/>
    <w:rsid w:val="00A76888"/>
    <w:rsid w:val="00A84F72"/>
    <w:rsid w:val="00A84FF9"/>
    <w:rsid w:val="00A878F8"/>
    <w:rsid w:val="00A906AF"/>
    <w:rsid w:val="00A91F26"/>
    <w:rsid w:val="00AC4383"/>
    <w:rsid w:val="00AC55DD"/>
    <w:rsid w:val="00AD4132"/>
    <w:rsid w:val="00AD742B"/>
    <w:rsid w:val="00AE7391"/>
    <w:rsid w:val="00B019D1"/>
    <w:rsid w:val="00B02A8A"/>
    <w:rsid w:val="00B03972"/>
    <w:rsid w:val="00B12677"/>
    <w:rsid w:val="00B14BA2"/>
    <w:rsid w:val="00B25A93"/>
    <w:rsid w:val="00B26196"/>
    <w:rsid w:val="00B30ACB"/>
    <w:rsid w:val="00B37D35"/>
    <w:rsid w:val="00B451C8"/>
    <w:rsid w:val="00B45FC4"/>
    <w:rsid w:val="00B6307B"/>
    <w:rsid w:val="00B721F3"/>
    <w:rsid w:val="00B77EF3"/>
    <w:rsid w:val="00B80331"/>
    <w:rsid w:val="00B81991"/>
    <w:rsid w:val="00B8705C"/>
    <w:rsid w:val="00B92E09"/>
    <w:rsid w:val="00B931AD"/>
    <w:rsid w:val="00BA136F"/>
    <w:rsid w:val="00BA5334"/>
    <w:rsid w:val="00BB03EB"/>
    <w:rsid w:val="00BB574B"/>
    <w:rsid w:val="00BC351C"/>
    <w:rsid w:val="00BE104B"/>
    <w:rsid w:val="00BE2F55"/>
    <w:rsid w:val="00BE3472"/>
    <w:rsid w:val="00BE6F27"/>
    <w:rsid w:val="00BF103F"/>
    <w:rsid w:val="00BF2EF0"/>
    <w:rsid w:val="00BF3D28"/>
    <w:rsid w:val="00BF7CE8"/>
    <w:rsid w:val="00C11E82"/>
    <w:rsid w:val="00C16486"/>
    <w:rsid w:val="00C26AAA"/>
    <w:rsid w:val="00C41FD2"/>
    <w:rsid w:val="00C53608"/>
    <w:rsid w:val="00C7002A"/>
    <w:rsid w:val="00C9102C"/>
    <w:rsid w:val="00C944A8"/>
    <w:rsid w:val="00CA3622"/>
    <w:rsid w:val="00CC3B97"/>
    <w:rsid w:val="00CC5FC1"/>
    <w:rsid w:val="00CC7653"/>
    <w:rsid w:val="00CD02B7"/>
    <w:rsid w:val="00CD4422"/>
    <w:rsid w:val="00CD6C56"/>
    <w:rsid w:val="00CE1174"/>
    <w:rsid w:val="00CE20A4"/>
    <w:rsid w:val="00D05520"/>
    <w:rsid w:val="00D261AB"/>
    <w:rsid w:val="00D44662"/>
    <w:rsid w:val="00D56B59"/>
    <w:rsid w:val="00D8405E"/>
    <w:rsid w:val="00D9412A"/>
    <w:rsid w:val="00D9485C"/>
    <w:rsid w:val="00DA7FC4"/>
    <w:rsid w:val="00DB30DA"/>
    <w:rsid w:val="00DC422F"/>
    <w:rsid w:val="00DC4DA6"/>
    <w:rsid w:val="00DE07E0"/>
    <w:rsid w:val="00DE331A"/>
    <w:rsid w:val="00DE68CF"/>
    <w:rsid w:val="00DE70AE"/>
    <w:rsid w:val="00E02C16"/>
    <w:rsid w:val="00E03055"/>
    <w:rsid w:val="00E070FA"/>
    <w:rsid w:val="00E11E22"/>
    <w:rsid w:val="00E126B6"/>
    <w:rsid w:val="00E20587"/>
    <w:rsid w:val="00E23248"/>
    <w:rsid w:val="00E275EC"/>
    <w:rsid w:val="00E34E6B"/>
    <w:rsid w:val="00E43FA8"/>
    <w:rsid w:val="00E44120"/>
    <w:rsid w:val="00E53CC5"/>
    <w:rsid w:val="00E57649"/>
    <w:rsid w:val="00E61E16"/>
    <w:rsid w:val="00E65D80"/>
    <w:rsid w:val="00E72A1D"/>
    <w:rsid w:val="00E742D1"/>
    <w:rsid w:val="00E82E11"/>
    <w:rsid w:val="00E93FF0"/>
    <w:rsid w:val="00EA51FE"/>
    <w:rsid w:val="00EA6A11"/>
    <w:rsid w:val="00EB2523"/>
    <w:rsid w:val="00EB466A"/>
    <w:rsid w:val="00EF1CED"/>
    <w:rsid w:val="00EF2064"/>
    <w:rsid w:val="00EF3495"/>
    <w:rsid w:val="00EF4250"/>
    <w:rsid w:val="00F15D9F"/>
    <w:rsid w:val="00F31225"/>
    <w:rsid w:val="00F41A24"/>
    <w:rsid w:val="00F4486A"/>
    <w:rsid w:val="00F50088"/>
    <w:rsid w:val="00F510A4"/>
    <w:rsid w:val="00F533A6"/>
    <w:rsid w:val="00F6295B"/>
    <w:rsid w:val="00F63F97"/>
    <w:rsid w:val="00F74FD0"/>
    <w:rsid w:val="00F752AC"/>
    <w:rsid w:val="00F77368"/>
    <w:rsid w:val="00F82B17"/>
    <w:rsid w:val="00F83210"/>
    <w:rsid w:val="00F90A77"/>
    <w:rsid w:val="00FB6140"/>
    <w:rsid w:val="00FD3F74"/>
    <w:rsid w:val="00FD7D81"/>
    <w:rsid w:val="00FE0DFF"/>
    <w:rsid w:val="00FE1287"/>
    <w:rsid w:val="00FE6F6C"/>
    <w:rsid w:val="00FF52BE"/>
    <w:rsid w:val="00FF6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881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link w:val="Heading3Char"/>
    <w:pPr>
      <w:keepNext/>
      <w:keepLines/>
      <w:spacing w:before="320" w:after="80"/>
      <w:contextualSpacing/>
      <w:outlineLvl w:val="2"/>
    </w:pPr>
    <w:rPr>
      <w:color w:val="434343"/>
      <w:sz w:val="28"/>
      <w:szCs w:val="28"/>
    </w:rPr>
  </w:style>
  <w:style w:type="paragraph" w:styleId="Heading4">
    <w:name w:val="heading 4"/>
    <w:basedOn w:val="Normal1"/>
    <w:next w:val="Normal1"/>
    <w:link w:val="Heading4Char"/>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275E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5EC"/>
    <w:rPr>
      <w:rFonts w:ascii="Lucida Grande" w:hAnsi="Lucida Grande" w:cs="Lucida Grande"/>
      <w:sz w:val="18"/>
      <w:szCs w:val="18"/>
    </w:rPr>
  </w:style>
  <w:style w:type="paragraph" w:styleId="Header">
    <w:name w:val="header"/>
    <w:basedOn w:val="Normal"/>
    <w:link w:val="HeaderChar"/>
    <w:uiPriority w:val="99"/>
    <w:unhideWhenUsed/>
    <w:rsid w:val="00997910"/>
    <w:pPr>
      <w:tabs>
        <w:tab w:val="center" w:pos="4320"/>
        <w:tab w:val="right" w:pos="8640"/>
      </w:tabs>
      <w:spacing w:line="240" w:lineRule="auto"/>
    </w:pPr>
  </w:style>
  <w:style w:type="character" w:customStyle="1" w:styleId="HeaderChar">
    <w:name w:val="Header Char"/>
    <w:basedOn w:val="DefaultParagraphFont"/>
    <w:link w:val="Header"/>
    <w:uiPriority w:val="99"/>
    <w:rsid w:val="00997910"/>
  </w:style>
  <w:style w:type="paragraph" w:styleId="Footer">
    <w:name w:val="footer"/>
    <w:basedOn w:val="Normal"/>
    <w:link w:val="FooterChar"/>
    <w:uiPriority w:val="99"/>
    <w:unhideWhenUsed/>
    <w:rsid w:val="00997910"/>
    <w:pPr>
      <w:tabs>
        <w:tab w:val="center" w:pos="4320"/>
        <w:tab w:val="right" w:pos="8640"/>
      </w:tabs>
      <w:spacing w:line="240" w:lineRule="auto"/>
    </w:pPr>
  </w:style>
  <w:style w:type="character" w:customStyle="1" w:styleId="FooterChar">
    <w:name w:val="Footer Char"/>
    <w:basedOn w:val="DefaultParagraphFont"/>
    <w:link w:val="Footer"/>
    <w:uiPriority w:val="99"/>
    <w:rsid w:val="00997910"/>
  </w:style>
  <w:style w:type="paragraph" w:styleId="CommentSubject">
    <w:name w:val="annotation subject"/>
    <w:basedOn w:val="CommentText"/>
    <w:next w:val="CommentText"/>
    <w:link w:val="CommentSubjectChar"/>
    <w:uiPriority w:val="99"/>
    <w:semiHidden/>
    <w:unhideWhenUsed/>
    <w:rsid w:val="00375B8B"/>
    <w:rPr>
      <w:b/>
      <w:bCs/>
      <w:sz w:val="20"/>
      <w:szCs w:val="20"/>
    </w:rPr>
  </w:style>
  <w:style w:type="character" w:customStyle="1" w:styleId="CommentSubjectChar">
    <w:name w:val="Comment Subject Char"/>
    <w:basedOn w:val="CommentTextChar"/>
    <w:link w:val="CommentSubject"/>
    <w:uiPriority w:val="99"/>
    <w:semiHidden/>
    <w:rsid w:val="00375B8B"/>
    <w:rPr>
      <w:b/>
      <w:bCs/>
      <w:sz w:val="20"/>
      <w:szCs w:val="20"/>
    </w:rPr>
  </w:style>
  <w:style w:type="character" w:styleId="Hyperlink">
    <w:name w:val="Hyperlink"/>
    <w:basedOn w:val="DefaultParagraphFont"/>
    <w:uiPriority w:val="99"/>
    <w:unhideWhenUsed/>
    <w:rsid w:val="000623D9"/>
    <w:rPr>
      <w:color w:val="0000FF" w:themeColor="hyperlink"/>
      <w:u w:val="single"/>
    </w:rPr>
  </w:style>
  <w:style w:type="paragraph" w:styleId="EndnoteText">
    <w:name w:val="endnote text"/>
    <w:basedOn w:val="Normal"/>
    <w:link w:val="EndnoteTextChar"/>
    <w:uiPriority w:val="99"/>
    <w:unhideWhenUsed/>
    <w:rsid w:val="00433C80"/>
    <w:pPr>
      <w:spacing w:line="240" w:lineRule="auto"/>
    </w:pPr>
    <w:rPr>
      <w:sz w:val="24"/>
      <w:szCs w:val="24"/>
    </w:rPr>
  </w:style>
  <w:style w:type="character" w:customStyle="1" w:styleId="EndnoteTextChar">
    <w:name w:val="Endnote Text Char"/>
    <w:basedOn w:val="DefaultParagraphFont"/>
    <w:link w:val="EndnoteText"/>
    <w:uiPriority w:val="99"/>
    <w:rsid w:val="00433C80"/>
    <w:rPr>
      <w:sz w:val="24"/>
      <w:szCs w:val="24"/>
    </w:rPr>
  </w:style>
  <w:style w:type="character" w:styleId="EndnoteReference">
    <w:name w:val="endnote reference"/>
    <w:basedOn w:val="DefaultParagraphFont"/>
    <w:uiPriority w:val="99"/>
    <w:unhideWhenUsed/>
    <w:rsid w:val="00433C80"/>
    <w:rPr>
      <w:vertAlign w:val="superscript"/>
    </w:rPr>
  </w:style>
  <w:style w:type="character" w:customStyle="1" w:styleId="Heading4Char">
    <w:name w:val="Heading 4 Char"/>
    <w:basedOn w:val="DefaultParagraphFont"/>
    <w:link w:val="Heading4"/>
    <w:rsid w:val="00750E7C"/>
    <w:rPr>
      <w:color w:val="666666"/>
      <w:sz w:val="24"/>
      <w:szCs w:val="24"/>
    </w:rPr>
  </w:style>
  <w:style w:type="character" w:customStyle="1" w:styleId="Heading3Char">
    <w:name w:val="Heading 3 Char"/>
    <w:basedOn w:val="DefaultParagraphFont"/>
    <w:link w:val="Heading3"/>
    <w:rsid w:val="00597DA4"/>
    <w:rPr>
      <w:color w:val="434343"/>
      <w:sz w:val="28"/>
      <w:szCs w:val="28"/>
    </w:rPr>
  </w:style>
  <w:style w:type="character" w:styleId="FollowedHyperlink">
    <w:name w:val="FollowedHyperlink"/>
    <w:basedOn w:val="DefaultParagraphFont"/>
    <w:uiPriority w:val="99"/>
    <w:semiHidden/>
    <w:unhideWhenUsed/>
    <w:rsid w:val="00232519"/>
    <w:rPr>
      <w:color w:val="800080" w:themeColor="followedHyperlink"/>
      <w:u w:val="single"/>
    </w:rPr>
  </w:style>
  <w:style w:type="paragraph" w:styleId="Revision">
    <w:name w:val="Revision"/>
    <w:hidden/>
    <w:uiPriority w:val="99"/>
    <w:semiHidden/>
    <w:rsid w:val="00FE0DF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6580">
      <w:bodyDiv w:val="1"/>
      <w:marLeft w:val="0"/>
      <w:marRight w:val="0"/>
      <w:marTop w:val="0"/>
      <w:marBottom w:val="0"/>
      <w:divBdr>
        <w:top w:val="none" w:sz="0" w:space="0" w:color="auto"/>
        <w:left w:val="none" w:sz="0" w:space="0" w:color="auto"/>
        <w:bottom w:val="none" w:sz="0" w:space="0" w:color="auto"/>
        <w:right w:val="none" w:sz="0" w:space="0" w:color="auto"/>
      </w:divBdr>
    </w:div>
    <w:div w:id="356081385">
      <w:bodyDiv w:val="1"/>
      <w:marLeft w:val="0"/>
      <w:marRight w:val="0"/>
      <w:marTop w:val="0"/>
      <w:marBottom w:val="0"/>
      <w:divBdr>
        <w:top w:val="none" w:sz="0" w:space="0" w:color="auto"/>
        <w:left w:val="none" w:sz="0" w:space="0" w:color="auto"/>
        <w:bottom w:val="none" w:sz="0" w:space="0" w:color="auto"/>
        <w:right w:val="none" w:sz="0" w:space="0" w:color="auto"/>
      </w:divBdr>
    </w:div>
    <w:div w:id="391274051">
      <w:bodyDiv w:val="1"/>
      <w:marLeft w:val="0"/>
      <w:marRight w:val="0"/>
      <w:marTop w:val="0"/>
      <w:marBottom w:val="0"/>
      <w:divBdr>
        <w:top w:val="none" w:sz="0" w:space="0" w:color="auto"/>
        <w:left w:val="none" w:sz="0" w:space="0" w:color="auto"/>
        <w:bottom w:val="none" w:sz="0" w:space="0" w:color="auto"/>
        <w:right w:val="none" w:sz="0" w:space="0" w:color="auto"/>
      </w:divBdr>
    </w:div>
    <w:div w:id="765855149">
      <w:bodyDiv w:val="1"/>
      <w:marLeft w:val="0"/>
      <w:marRight w:val="0"/>
      <w:marTop w:val="0"/>
      <w:marBottom w:val="0"/>
      <w:divBdr>
        <w:top w:val="none" w:sz="0" w:space="0" w:color="auto"/>
        <w:left w:val="none" w:sz="0" w:space="0" w:color="auto"/>
        <w:bottom w:val="none" w:sz="0" w:space="0" w:color="auto"/>
        <w:right w:val="none" w:sz="0" w:space="0" w:color="auto"/>
      </w:divBdr>
    </w:div>
    <w:div w:id="1467894114">
      <w:bodyDiv w:val="1"/>
      <w:marLeft w:val="0"/>
      <w:marRight w:val="0"/>
      <w:marTop w:val="0"/>
      <w:marBottom w:val="0"/>
      <w:divBdr>
        <w:top w:val="none" w:sz="0" w:space="0" w:color="auto"/>
        <w:left w:val="none" w:sz="0" w:space="0" w:color="auto"/>
        <w:bottom w:val="none" w:sz="0" w:space="0" w:color="auto"/>
        <w:right w:val="none" w:sz="0" w:space="0" w:color="auto"/>
      </w:divBdr>
    </w:div>
    <w:div w:id="1588418284">
      <w:bodyDiv w:val="1"/>
      <w:marLeft w:val="0"/>
      <w:marRight w:val="0"/>
      <w:marTop w:val="0"/>
      <w:marBottom w:val="0"/>
      <w:divBdr>
        <w:top w:val="none" w:sz="0" w:space="0" w:color="auto"/>
        <w:left w:val="none" w:sz="0" w:space="0" w:color="auto"/>
        <w:bottom w:val="none" w:sz="0" w:space="0" w:color="auto"/>
        <w:right w:val="none" w:sz="0" w:space="0" w:color="auto"/>
      </w:divBdr>
    </w:div>
    <w:div w:id="1863283867">
      <w:bodyDiv w:val="1"/>
      <w:marLeft w:val="0"/>
      <w:marRight w:val="0"/>
      <w:marTop w:val="0"/>
      <w:marBottom w:val="0"/>
      <w:divBdr>
        <w:top w:val="none" w:sz="0" w:space="0" w:color="auto"/>
        <w:left w:val="none" w:sz="0" w:space="0" w:color="auto"/>
        <w:bottom w:val="none" w:sz="0" w:space="0" w:color="auto"/>
        <w:right w:val="none" w:sz="0" w:space="0" w:color="auto"/>
      </w:divBdr>
    </w:div>
    <w:div w:id="1894584767">
      <w:bodyDiv w:val="1"/>
      <w:marLeft w:val="0"/>
      <w:marRight w:val="0"/>
      <w:marTop w:val="0"/>
      <w:marBottom w:val="0"/>
      <w:divBdr>
        <w:top w:val="none" w:sz="0" w:space="0" w:color="auto"/>
        <w:left w:val="none" w:sz="0" w:space="0" w:color="auto"/>
        <w:bottom w:val="none" w:sz="0" w:space="0" w:color="auto"/>
        <w:right w:val="none" w:sz="0" w:space="0" w:color="auto"/>
      </w:divBdr>
    </w:div>
    <w:div w:id="1913272298">
      <w:bodyDiv w:val="1"/>
      <w:marLeft w:val="0"/>
      <w:marRight w:val="0"/>
      <w:marTop w:val="0"/>
      <w:marBottom w:val="0"/>
      <w:divBdr>
        <w:top w:val="none" w:sz="0" w:space="0" w:color="auto"/>
        <w:left w:val="none" w:sz="0" w:space="0" w:color="auto"/>
        <w:bottom w:val="none" w:sz="0" w:space="0" w:color="auto"/>
        <w:right w:val="none" w:sz="0" w:space="0" w:color="auto"/>
      </w:divBdr>
    </w:div>
    <w:div w:id="194079157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endnotes.xml.rels><?xml version="1.0" encoding="UTF-8" standalone="yes"?>
<Relationships xmlns="http://schemas.openxmlformats.org/package/2006/relationships"><Relationship Id="rId3" Type="http://schemas.openxmlformats.org/officeDocument/2006/relationships/hyperlink" Target="http://www.who.int/mediacentre/factsheets/fs239/en/" TargetMode="External"/><Relationship Id="rId4" Type="http://schemas.openxmlformats.org/officeDocument/2006/relationships/hyperlink" Target="http://www.who.int/reproductivehealth/topics/fgm/health_consequences_fgm/en/" TargetMode="External"/><Relationship Id="rId1" Type="http://schemas.openxmlformats.org/officeDocument/2006/relationships/hyperlink" Target="http://www.who.int/mediacentre/" TargetMode="External"/><Relationship Id="rId2" Type="http://schemas.openxmlformats.org/officeDocument/2006/relationships/hyperlink" Target="http://www.who.int/mediacentre/news/releases/2013/violence_against_women_20130620/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8AC416-E43A-5A42-88DF-F56B3F661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25</Pages>
  <Words>4400</Words>
  <Characters>25082</Characters>
  <Application>Microsoft Macintosh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29424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26</cp:revision>
  <cp:lastPrinted>2016-02-17T19:47:00Z</cp:lastPrinted>
  <dcterms:created xsi:type="dcterms:W3CDTF">2016-02-10T17:59:00Z</dcterms:created>
  <dcterms:modified xsi:type="dcterms:W3CDTF">2016-03-06T20:28:00Z</dcterms:modified>
</cp:coreProperties>
</file>